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2899BA97" w14:textId="77777777" w:rsidR="00406556" w:rsidRDefault="00406556" w:rsidP="00406556">
      <w:pPr>
        <w:spacing w:line="276" w:lineRule="auto"/>
        <w:ind w:left="4678"/>
        <w:rPr>
          <w:ins w:id="0" w:author="Roman Michniewicz" w:date="2024-11-08T10:54:00Z" w16du:dateUtc="2024-11-08T09:54:00Z"/>
          <w:rFonts w:ascii="Arial Narrow" w:hAnsi="Arial Narrow"/>
          <w:b/>
        </w:rPr>
      </w:pPr>
    </w:p>
    <w:p w14:paraId="17E8C4C7" w14:textId="10B76826" w:rsidR="006F4462" w:rsidRPr="00CC6B43" w:rsidRDefault="00406556">
      <w:pPr>
        <w:spacing w:line="276" w:lineRule="auto"/>
        <w:ind w:left="4678" w:hanging="567"/>
        <w:rPr>
          <w:rFonts w:ascii="Arial Narrow" w:hAnsi="Arial Narrow"/>
          <w:b/>
        </w:rPr>
        <w:pPrChange w:id="1" w:author="Roman Michniewicz" w:date="2024-11-08T10:54:00Z" w16du:dateUtc="2024-11-08T09:54:00Z">
          <w:pPr>
            <w:spacing w:line="276" w:lineRule="auto"/>
            <w:ind w:left="4678"/>
          </w:pPr>
        </w:pPrChange>
      </w:pPr>
      <w:ins w:id="2" w:author="Roman Michniewicz" w:date="2024-11-08T10:54:00Z" w16du:dateUtc="2024-11-08T09:54:00Z">
        <w:r>
          <w:rPr>
            <w:rFonts w:ascii="Arial Narrow" w:hAnsi="Arial Narrow"/>
            <w:b/>
          </w:rPr>
          <w:t xml:space="preserve">1. </w:t>
        </w:r>
        <w:r>
          <w:rPr>
            <w:rFonts w:ascii="Arial Narrow" w:hAnsi="Arial Narrow"/>
            <w:b/>
          </w:rPr>
          <w:tab/>
        </w:r>
      </w:ins>
      <w:r w:rsidR="006F4462"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406556">
      <w:pPr>
        <w:spacing w:line="276" w:lineRule="auto"/>
        <w:ind w:left="4678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406556" w:rsidRDefault="006F4462" w:rsidP="00406556">
      <w:pPr>
        <w:spacing w:line="276" w:lineRule="auto"/>
        <w:ind w:left="4678"/>
        <w:rPr>
          <w:rFonts w:ascii="Arial Narrow" w:hAnsi="Arial Narrow"/>
          <w:bCs/>
          <w:rPrChange w:id="3" w:author="Roman Michniewicz" w:date="2024-11-08T10:54:00Z" w16du:dateUtc="2024-11-08T09:54:00Z">
            <w:rPr>
              <w:rFonts w:ascii="Arial Narrow" w:hAnsi="Arial Narrow"/>
              <w:b/>
            </w:rPr>
          </w:rPrChange>
        </w:rPr>
      </w:pPr>
      <w:r w:rsidRPr="00406556">
        <w:rPr>
          <w:rFonts w:ascii="Arial Narrow" w:hAnsi="Arial Narrow"/>
          <w:bCs/>
          <w:rPrChange w:id="4" w:author="Roman Michniewicz" w:date="2024-11-08T10:54:00Z" w16du:dateUtc="2024-11-08T09:54:00Z">
            <w:rPr>
              <w:rFonts w:ascii="Arial Narrow" w:hAnsi="Arial Narrow"/>
              <w:b/>
            </w:rPr>
          </w:rPrChange>
        </w:rPr>
        <w:t>ul. Sandomierska 1</w:t>
      </w:r>
      <w:r w:rsidR="00EE413B" w:rsidRPr="00406556">
        <w:rPr>
          <w:rFonts w:ascii="Arial Narrow" w:hAnsi="Arial Narrow"/>
          <w:bCs/>
          <w:rPrChange w:id="5" w:author="Roman Michniewicz" w:date="2024-11-08T10:54:00Z" w16du:dateUtc="2024-11-08T09:54:00Z">
            <w:rPr>
              <w:rFonts w:ascii="Arial Narrow" w:hAnsi="Arial Narrow"/>
              <w:b/>
            </w:rPr>
          </w:rPrChange>
        </w:rPr>
        <w:t>9</w:t>
      </w:r>
    </w:p>
    <w:p w14:paraId="243B528E" w14:textId="77777777" w:rsidR="006F4462" w:rsidRDefault="006F4462" w:rsidP="00406556">
      <w:pPr>
        <w:spacing w:line="276" w:lineRule="auto"/>
        <w:ind w:left="4678"/>
        <w:rPr>
          <w:rFonts w:ascii="Arial Narrow" w:hAnsi="Arial Narrow"/>
          <w:bCs/>
        </w:rPr>
      </w:pPr>
      <w:r w:rsidRPr="00406556">
        <w:rPr>
          <w:rFonts w:ascii="Arial Narrow" w:hAnsi="Arial Narrow"/>
          <w:bCs/>
          <w:rPrChange w:id="6" w:author="Roman Michniewicz" w:date="2024-11-08T10:54:00Z" w16du:dateUtc="2024-11-08T09:54:00Z">
            <w:rPr>
              <w:rFonts w:ascii="Arial Narrow" w:hAnsi="Arial Narrow"/>
              <w:b/>
            </w:rPr>
          </w:rPrChange>
        </w:rPr>
        <w:t>80-051 Gdańsk</w:t>
      </w:r>
    </w:p>
    <w:p w14:paraId="6C733DF9" w14:textId="77777777" w:rsidR="00406556" w:rsidRDefault="00406556" w:rsidP="00406556">
      <w:pPr>
        <w:spacing w:line="276" w:lineRule="auto"/>
        <w:ind w:left="4678"/>
        <w:rPr>
          <w:rFonts w:ascii="Arial Narrow" w:hAnsi="Arial Narrow"/>
          <w:bCs/>
        </w:rPr>
      </w:pPr>
    </w:p>
    <w:p w14:paraId="3AB4DF16" w14:textId="0674F9D1" w:rsidR="00406556" w:rsidRPr="00E7165F" w:rsidRDefault="00406556">
      <w:pPr>
        <w:spacing w:line="276" w:lineRule="auto"/>
        <w:ind w:left="4678" w:hanging="424"/>
        <w:rPr>
          <w:rFonts w:ascii="Arial Narrow" w:hAnsi="Arial Narrow"/>
          <w:b/>
        </w:rPr>
        <w:pPrChange w:id="7" w:author="Świderski, Jakub" w:date="2024-11-11T12:36:00Z" w16du:dateUtc="2024-11-11T11:36:00Z">
          <w:pPr>
            <w:spacing w:line="276" w:lineRule="auto"/>
            <w:ind w:left="4678" w:hanging="567"/>
          </w:pPr>
        </w:pPrChange>
      </w:pPr>
      <w:r w:rsidRPr="00E7165F">
        <w:rPr>
          <w:rFonts w:ascii="Arial Narrow" w:hAnsi="Arial Narrow"/>
          <w:b/>
          <w:rPrChange w:id="8" w:author="Świderski, Jakub" w:date="2024-11-11T12:36:00Z" w16du:dateUtc="2024-11-11T11:36:00Z">
            <w:rPr>
              <w:rFonts w:ascii="Arial Narrow" w:hAnsi="Arial Narrow"/>
              <w:bCs/>
            </w:rPr>
          </w:rPrChange>
        </w:rPr>
        <w:t xml:space="preserve">2. </w:t>
      </w:r>
      <w:r w:rsidRPr="00E7165F">
        <w:rPr>
          <w:rFonts w:ascii="Arial Narrow" w:hAnsi="Arial Narrow"/>
          <w:b/>
        </w:rPr>
        <w:tab/>
      </w:r>
      <w:r w:rsidRPr="00E7165F">
        <w:rPr>
          <w:rFonts w:ascii="Arial Narrow" w:hAnsi="Arial Narrow"/>
          <w:b/>
          <w:rPrChange w:id="9" w:author="Świderski, Jakub" w:date="2024-11-11T12:36:00Z" w16du:dateUtc="2024-11-11T11:36:00Z">
            <w:rPr>
              <w:rFonts w:ascii="Arial Narrow" w:hAnsi="Arial Narrow"/>
              <w:bCs/>
            </w:rPr>
          </w:rPrChange>
        </w:rPr>
        <w:t>ZRK DOM</w:t>
      </w:r>
      <w:ins w:id="10" w:author="Świderski, Jakub" w:date="2024-11-11T12:36:00Z" w16du:dateUtc="2024-11-11T11:36:00Z">
        <w:r w:rsidR="00E7165F">
          <w:rPr>
            <w:rFonts w:ascii="Arial Narrow" w:hAnsi="Arial Narrow"/>
            <w:b/>
          </w:rPr>
          <w:t xml:space="preserve"> Sp. z o.o.</w:t>
        </w:r>
      </w:ins>
      <w:del w:id="11" w:author="Świderski, Jakub" w:date="2024-11-11T12:36:00Z" w16du:dateUtc="2024-11-11T11:36:00Z">
        <w:r w:rsidRPr="00E7165F" w:rsidDel="00E7165F">
          <w:rPr>
            <w:rFonts w:ascii="Arial Narrow" w:hAnsi="Arial Narrow"/>
            <w:b/>
            <w:rPrChange w:id="12" w:author="Świderski, Jakub" w:date="2024-11-11T12:36:00Z" w16du:dateUtc="2024-11-11T11:36:00Z">
              <w:rPr>
                <w:rFonts w:ascii="Arial Narrow" w:hAnsi="Arial Narrow"/>
                <w:bCs/>
              </w:rPr>
            </w:rPrChange>
          </w:rPr>
          <w:delText>…</w:delText>
        </w:r>
      </w:del>
    </w:p>
    <w:p w14:paraId="24183A33" w14:textId="77777777" w:rsidR="009C014D" w:rsidRDefault="009C014D">
      <w:pPr>
        <w:pStyle w:val="Akapitzlist"/>
        <w:ind w:left="4251" w:firstLine="427"/>
        <w:jc w:val="both"/>
        <w:rPr>
          <w:ins w:id="13" w:author="Świderski, Jakub" w:date="2024-11-11T12:35:00Z" w16du:dateUtc="2024-11-11T11:35:00Z"/>
          <w:rFonts w:ascii="Arial Narrow" w:hAnsi="Arial Narrow"/>
        </w:rPr>
        <w:pPrChange w:id="14" w:author="Świderski, Jakub" w:date="2024-11-11T12:36:00Z" w16du:dateUtc="2024-11-11T11:36:00Z">
          <w:pPr>
            <w:pStyle w:val="Akapitzlist"/>
            <w:ind w:left="3827" w:firstLine="284"/>
            <w:jc w:val="both"/>
          </w:pPr>
        </w:pPrChange>
      </w:pPr>
      <w:proofErr w:type="spellStart"/>
      <w:ins w:id="15" w:author="Świderski, Jakub" w:date="2024-11-11T12:35:00Z" w16du:dateUtc="2024-11-11T11:35:00Z">
        <w:r w:rsidRPr="00781ED9">
          <w:rPr>
            <w:rFonts w:ascii="Arial Narrow" w:hAnsi="Arial Narrow"/>
          </w:rPr>
          <w:t>ul.Mogileńska</w:t>
        </w:r>
        <w:proofErr w:type="spellEnd"/>
        <w:r w:rsidRPr="00781ED9">
          <w:rPr>
            <w:rFonts w:ascii="Arial Narrow" w:hAnsi="Arial Narrow"/>
          </w:rPr>
          <w:t xml:space="preserve"> 10G, </w:t>
        </w:r>
      </w:ins>
    </w:p>
    <w:p w14:paraId="2DBF5DEE" w14:textId="1CC3F199" w:rsidR="009C014D" w:rsidRDefault="009C014D">
      <w:pPr>
        <w:pStyle w:val="Akapitzlist"/>
        <w:ind w:left="4251" w:firstLine="427"/>
        <w:jc w:val="both"/>
        <w:rPr>
          <w:ins w:id="16" w:author="Świderski, Jakub" w:date="2024-11-11T12:35:00Z" w16du:dateUtc="2024-11-11T11:35:00Z"/>
          <w:rFonts w:ascii="Arial Narrow" w:hAnsi="Arial Narrow"/>
        </w:rPr>
        <w:pPrChange w:id="17" w:author="Świderski, Jakub" w:date="2024-11-11T12:36:00Z" w16du:dateUtc="2024-11-11T11:36:00Z">
          <w:pPr>
            <w:pStyle w:val="Akapitzlist"/>
            <w:ind w:left="425"/>
            <w:jc w:val="both"/>
          </w:pPr>
        </w:pPrChange>
      </w:pPr>
      <w:ins w:id="18" w:author="Świderski, Jakub" w:date="2024-11-11T12:35:00Z" w16du:dateUtc="2024-11-11T11:35:00Z">
        <w:r w:rsidRPr="00781ED9">
          <w:rPr>
            <w:rFonts w:ascii="Arial Narrow" w:hAnsi="Arial Narrow"/>
          </w:rPr>
          <w:t xml:space="preserve">61-052 Poznań, </w:t>
        </w:r>
      </w:ins>
    </w:p>
    <w:p w14:paraId="13E1610E" w14:textId="09C8DA44" w:rsidR="00406556" w:rsidRPr="00406556" w:rsidDel="009C014D" w:rsidRDefault="00406556" w:rsidP="00406556">
      <w:pPr>
        <w:spacing w:line="276" w:lineRule="auto"/>
        <w:ind w:left="4678" w:hanging="567"/>
        <w:rPr>
          <w:ins w:id="19" w:author="Roman Michniewicz" w:date="2024-11-08T10:54:00Z" w16du:dateUtc="2024-11-08T09:54:00Z"/>
          <w:del w:id="20" w:author="Świderski, Jakub" w:date="2024-11-11T12:35:00Z" w16du:dateUtc="2024-11-11T11:35:00Z"/>
          <w:rFonts w:ascii="Arial Narrow" w:hAnsi="Arial Narrow"/>
          <w:b/>
          <w:highlight w:val="yellow"/>
          <w:rPrChange w:id="21" w:author="Roman Michniewicz" w:date="2024-11-08T10:54:00Z" w16du:dateUtc="2024-11-08T09:54:00Z">
            <w:rPr>
              <w:ins w:id="22" w:author="Roman Michniewicz" w:date="2024-11-08T10:54:00Z" w16du:dateUtc="2024-11-08T09:54:00Z"/>
              <w:del w:id="23" w:author="Świderski, Jakub" w:date="2024-11-11T12:35:00Z" w16du:dateUtc="2024-11-11T11:35:00Z"/>
              <w:rFonts w:ascii="Arial Narrow" w:hAnsi="Arial Narrow"/>
              <w:b/>
            </w:rPr>
          </w:rPrChange>
        </w:rPr>
      </w:pPr>
      <w:ins w:id="24" w:author="Roman Michniewicz" w:date="2024-11-08T10:54:00Z" w16du:dateUtc="2024-11-08T09:54:00Z">
        <w:del w:id="25" w:author="Świderski, Jakub" w:date="2024-11-11T12:35:00Z" w16du:dateUtc="2024-11-11T11:35:00Z">
          <w:r w:rsidRPr="00406556" w:rsidDel="009C014D">
            <w:rPr>
              <w:rFonts w:ascii="Arial Narrow" w:hAnsi="Arial Narrow"/>
              <w:b/>
              <w:highlight w:val="yellow"/>
              <w:rPrChange w:id="26" w:author="Roman Michniewicz" w:date="2024-11-08T10:54:00Z" w16du:dateUtc="2024-11-08T09:54:00Z">
                <w:rPr>
                  <w:rFonts w:ascii="Arial Narrow" w:hAnsi="Arial Narrow"/>
                  <w:b/>
                </w:rPr>
              </w:rPrChange>
            </w:rPr>
            <w:tab/>
            <w:delText>……….</w:delText>
          </w:r>
        </w:del>
      </w:ins>
    </w:p>
    <w:p w14:paraId="68824294" w14:textId="7668CE4D" w:rsidR="00406556" w:rsidDel="009C014D" w:rsidRDefault="00406556" w:rsidP="00406556">
      <w:pPr>
        <w:spacing w:line="276" w:lineRule="auto"/>
        <w:ind w:left="4678" w:hanging="567"/>
        <w:rPr>
          <w:ins w:id="27" w:author="Roman Michniewicz" w:date="2024-11-08T10:54:00Z" w16du:dateUtc="2024-11-08T09:54:00Z"/>
          <w:del w:id="28" w:author="Świderski, Jakub" w:date="2024-11-11T12:35:00Z" w16du:dateUtc="2024-11-11T11:35:00Z"/>
          <w:rFonts w:ascii="Arial Narrow" w:hAnsi="Arial Narrow"/>
          <w:b/>
        </w:rPr>
      </w:pPr>
      <w:ins w:id="29" w:author="Roman Michniewicz" w:date="2024-11-08T10:54:00Z" w16du:dateUtc="2024-11-08T09:54:00Z">
        <w:del w:id="30" w:author="Świderski, Jakub" w:date="2024-11-11T12:35:00Z" w16du:dateUtc="2024-11-11T11:35:00Z">
          <w:r w:rsidRPr="00406556" w:rsidDel="009C014D">
            <w:rPr>
              <w:rFonts w:ascii="Arial Narrow" w:hAnsi="Arial Narrow"/>
              <w:b/>
              <w:highlight w:val="yellow"/>
              <w:rPrChange w:id="31" w:author="Roman Michniewicz" w:date="2024-11-08T10:54:00Z" w16du:dateUtc="2024-11-08T09:54:00Z">
                <w:rPr>
                  <w:rFonts w:ascii="Arial Narrow" w:hAnsi="Arial Narrow"/>
                  <w:b/>
                </w:rPr>
              </w:rPrChange>
            </w:rPr>
            <w:tab/>
            <w:delText>……….</w:delText>
          </w:r>
        </w:del>
      </w:ins>
    </w:p>
    <w:p w14:paraId="29E445F9" w14:textId="77777777" w:rsidR="00406556" w:rsidRPr="00406556" w:rsidRDefault="00406556">
      <w:pPr>
        <w:spacing w:line="276" w:lineRule="auto"/>
        <w:ind w:left="4678" w:hanging="567"/>
        <w:rPr>
          <w:rFonts w:ascii="Arial Narrow" w:hAnsi="Arial Narrow"/>
          <w:b/>
        </w:rPr>
        <w:pPrChange w:id="32" w:author="Roman Michniewicz" w:date="2024-11-08T10:54:00Z" w16du:dateUtc="2024-11-08T09:54:00Z">
          <w:pPr>
            <w:spacing w:line="276" w:lineRule="auto"/>
            <w:ind w:left="4678"/>
          </w:pPr>
        </w:pPrChange>
      </w:pPr>
    </w:p>
    <w:p w14:paraId="12DAD16E" w14:textId="697D0FA8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091CA6">
        <w:rPr>
          <w:rFonts w:ascii="Arial Narrow" w:hAnsi="Arial Narrow" w:cs="Arial"/>
          <w:b/>
          <w:bCs/>
        </w:rPr>
        <w:t>01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4C3A14C3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33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budowlanych </w:t>
      </w:r>
      <w:bookmarkEnd w:id="33"/>
      <w:r w:rsidR="00CC6B43" w:rsidRPr="00CC6B43">
        <w:rPr>
          <w:rFonts w:ascii="Arial Narrow" w:hAnsi="Arial Narrow"/>
        </w:rPr>
        <w:t xml:space="preserve">dla branży obiektów i inżynieryjnych w zakresie </w:t>
      </w:r>
      <w:r w:rsidR="00DC345F">
        <w:rPr>
          <w:rFonts w:ascii="Arial Narrow" w:hAnsi="Arial Narrow"/>
        </w:rPr>
        <w:t>kompleksowej budowy obiektów inżynieryjnych</w:t>
      </w:r>
      <w:r w:rsidR="00CC6B43" w:rsidRPr="00CC6B43">
        <w:rPr>
          <w:rFonts w:ascii="Arial Narrow" w:hAnsi="Arial Narrow"/>
        </w:rPr>
        <w:t xml:space="preserve"> w związku z realizacją zadania 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="00CC6B43" w:rsidRPr="00CC6B43">
        <w:rPr>
          <w:rFonts w:ascii="Arial Narrow" w:hAnsi="Arial Narrow"/>
        </w:rPr>
        <w:t>Glincz</w:t>
      </w:r>
      <w:proofErr w:type="spellEnd"/>
      <w:r w:rsidR="00CC6B43" w:rsidRPr="00CC6B43">
        <w:rPr>
          <w:rFonts w:ascii="Arial Narrow" w:hAnsi="Arial Narrow"/>
        </w:rPr>
        <w:t xml:space="preserve"> – Kartuzy – faza II” w oparciu o zapisy Projektu Wykonawczego oraz Specyfikacji Technicznej Wykonania i Odbioru Robót Budowlanych (dalej</w:t>
      </w:r>
      <w:ins w:id="34" w:author="Roman Michniewicz" w:date="2024-11-08T10:54:00Z" w16du:dateUtc="2024-11-08T09:54:00Z">
        <w:r w:rsidR="00406556">
          <w:rPr>
            <w:rFonts w:ascii="Arial Narrow" w:hAnsi="Arial Narrow"/>
          </w:rPr>
          <w:t>:</w:t>
        </w:r>
      </w:ins>
      <w:r w:rsidR="00CC6B43" w:rsidRPr="00CC6B43">
        <w:rPr>
          <w:rFonts w:ascii="Arial Narrow" w:hAnsi="Arial Narrow"/>
        </w:rPr>
        <w:t xml:space="preserve"> „</w:t>
      </w:r>
      <w:proofErr w:type="spellStart"/>
      <w:r w:rsidR="00CC6B43" w:rsidRPr="00406556">
        <w:rPr>
          <w:rFonts w:ascii="Arial Narrow" w:hAnsi="Arial Narrow"/>
          <w:b/>
          <w:bCs/>
          <w:rPrChange w:id="35" w:author="Roman Michniewicz" w:date="2024-11-08T10:54:00Z" w16du:dateUtc="2024-11-08T09:54:00Z">
            <w:rPr>
              <w:rFonts w:ascii="Arial Narrow" w:hAnsi="Arial Narrow"/>
            </w:rPr>
          </w:rPrChange>
        </w:rPr>
        <w:t>STWiORB</w:t>
      </w:r>
      <w:proofErr w:type="spellEnd"/>
      <w:ins w:id="36" w:author="Roman Michniewicz" w:date="2024-11-08T10:54:00Z" w16du:dateUtc="2024-11-08T09:54:00Z">
        <w:r w:rsidR="00406556">
          <w:rPr>
            <w:rFonts w:ascii="Arial Narrow" w:hAnsi="Arial Narrow"/>
          </w:rPr>
          <w:t>”</w:t>
        </w:r>
      </w:ins>
      <w:r w:rsidR="00CC6B43" w:rsidRPr="00CC6B43">
        <w:rPr>
          <w:rFonts w:ascii="Arial Narrow" w:hAnsi="Arial Narrow"/>
        </w:rPr>
        <w:t>)</w:t>
      </w:r>
      <w:r w:rsidR="001C15DB">
        <w:rPr>
          <w:rFonts w:ascii="Arial Narrow" w:hAnsi="Arial Narrow"/>
        </w:rPr>
        <w:t>.</w:t>
      </w:r>
    </w:p>
    <w:p w14:paraId="214C4948" w14:textId="713CF285" w:rsidR="00C84812" w:rsidRPr="00EE4D92" w:rsidDel="00406556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del w:id="37" w:author="Roman Michniewicz" w:date="2024-11-08T10:54:00Z" w16du:dateUtc="2024-11-08T09:54:00Z"/>
          <w:rFonts w:ascii="Arial Narrow" w:hAnsi="Arial Narrow"/>
        </w:rPr>
      </w:pPr>
    </w:p>
    <w:p w14:paraId="79E93062" w14:textId="1162D611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38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</w:t>
      </w:r>
      <w:r w:rsidR="00406556">
        <w:rPr>
          <w:rFonts w:ascii="Arial Narrow" w:hAnsi="Arial Narrow"/>
        </w:rPr>
        <w:t xml:space="preserve">łącznej szacunkowej </w:t>
      </w:r>
      <w:r w:rsidR="00DC345F">
        <w:rPr>
          <w:rFonts w:ascii="Arial Narrow" w:hAnsi="Arial Narrow"/>
        </w:rPr>
        <w:t xml:space="preserve">wartości </w:t>
      </w:r>
      <w:r w:rsidR="00406556">
        <w:rPr>
          <w:rFonts w:ascii="Arial Narrow" w:hAnsi="Arial Narrow"/>
        </w:rPr>
        <w:t>wynoszącej</w:t>
      </w:r>
      <w:del w:id="39" w:author="Roman Michniewicz" w:date="2024-11-08T10:55:00Z" w16du:dateUtc="2024-11-08T09:55:00Z">
        <w:r w:rsidR="00DC345F" w:rsidDel="00406556">
          <w:rPr>
            <w:rFonts w:ascii="Arial Narrow" w:hAnsi="Arial Narrow"/>
          </w:rPr>
          <w:delText xml:space="preserve"> </w:delText>
        </w:r>
      </w:del>
      <w:r w:rsidR="00C84812">
        <w:rPr>
          <w:rFonts w:ascii="Arial Narrow" w:hAnsi="Arial Narrow"/>
        </w:rPr>
        <w:t>:</w:t>
      </w:r>
    </w:p>
    <w:bookmarkEnd w:id="38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CAE623A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>zgodnym z pkt.</w:t>
      </w:r>
      <w:ins w:id="40" w:author="Roman Michniewicz" w:date="2024-11-08T10:55:00Z" w16du:dateUtc="2024-11-08T09:55:00Z">
        <w:r w:rsidR="00406556">
          <w:rPr>
            <w:rFonts w:ascii="Arial Narrow" w:hAnsi="Arial Narrow"/>
          </w:rPr>
          <w:t xml:space="preserve"> </w:t>
        </w:r>
      </w:ins>
      <w:r w:rsidR="00D12E2E">
        <w:rPr>
          <w:rFonts w:ascii="Arial Narrow" w:hAnsi="Arial Narrow"/>
        </w:rPr>
        <w:t xml:space="preserve">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1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2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AA507E">
        <w:rPr>
          <w:rFonts w:ascii="Arial Narrow" w:hAnsi="Arial Narrow"/>
        </w:rPr>
        <w:t xml:space="preserve">odpis aktualny z KRS / wydruk z </w:t>
      </w:r>
      <w:proofErr w:type="spellStart"/>
      <w:r w:rsidRPr="00AA507E">
        <w:rPr>
          <w:rFonts w:ascii="Arial Narrow" w:hAnsi="Arial Narrow"/>
        </w:rPr>
        <w:t>CEiIDG</w:t>
      </w:r>
      <w:proofErr w:type="spellEnd"/>
      <w:r w:rsidRPr="00AA507E">
        <w:rPr>
          <w:rFonts w:ascii="Arial Narrow" w:hAnsi="Arial Narrow"/>
        </w:rPr>
        <w:t xml:space="preserve"> dot. Wykonawcy,</w:t>
      </w:r>
    </w:p>
    <w:p w14:paraId="191C79AF" w14:textId="2B4AAD18" w:rsidR="006F4462" w:rsidRDefault="007E2B5B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3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>
        <w:rPr>
          <w:rFonts w:ascii="Arial Narrow" w:hAnsi="Arial Narrow"/>
        </w:rPr>
        <w:lastRenderedPageBreak/>
        <w:t xml:space="preserve">dowód </w:t>
      </w:r>
      <w:r w:rsidR="002075F5">
        <w:rPr>
          <w:rFonts w:ascii="Arial Narrow" w:hAnsi="Arial Narrow"/>
        </w:rPr>
        <w:t>wniesienia wadium,</w:t>
      </w:r>
    </w:p>
    <w:p w14:paraId="2D0D5EC2" w14:textId="4E996453" w:rsidR="00D12E2E" w:rsidRDefault="00D12E2E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4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5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6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784315">
        <w:rPr>
          <w:rFonts w:ascii="Arial Narrow" w:hAnsi="Arial Narrow"/>
        </w:rPr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3812086B" w14:textId="4D88FBF9" w:rsidR="002075F5" w:rsidRDefault="002075F5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7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>
        <w:rPr>
          <w:rFonts w:ascii="Arial Narrow" w:hAnsi="Arial Narrow"/>
        </w:rPr>
        <w:t>Referencje,</w:t>
      </w:r>
    </w:p>
    <w:p w14:paraId="0DF60907" w14:textId="30CB6D83" w:rsidR="002075F5" w:rsidRDefault="002075F5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8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08101FBB" w:rsidR="001C15DB" w:rsidRPr="001C15DB" w:rsidRDefault="001C15DB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49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851" w:hanging="425"/>
        <w:jc w:val="both"/>
        <w:rPr>
          <w:rFonts w:ascii="Arial Narrow" w:hAnsi="Arial Narrow"/>
        </w:rPr>
        <w:pPrChange w:id="50" w:author="Roman Michniewicz" w:date="2024-11-08T10:55:00Z" w16du:dateUtc="2024-11-08T09:55:00Z">
          <w:pPr>
            <w:pStyle w:val="Akapitzlist"/>
            <w:numPr>
              <w:numId w:val="9"/>
            </w:numPr>
            <w:tabs>
              <w:tab w:val="num" w:pos="720"/>
            </w:tabs>
            <w:spacing w:line="276" w:lineRule="auto"/>
            <w:ind w:left="851" w:hanging="425"/>
            <w:jc w:val="both"/>
          </w:pPr>
        </w:pPrChange>
      </w:pPr>
      <w:del w:id="51" w:author="Roman Michniewicz" w:date="2024-11-08T11:10:00Z" w16du:dateUtc="2024-11-08T10:10:00Z">
        <w:r w:rsidDel="007E2B5B">
          <w:rPr>
            <w:rFonts w:ascii="Arial Narrow" w:hAnsi="Arial Narrow"/>
          </w:rPr>
          <w:delText xml:space="preserve"> </w:delText>
        </w:r>
      </w:del>
      <w:r>
        <w:rPr>
          <w:rFonts w:ascii="Arial Narrow" w:hAnsi="Arial Narrow"/>
        </w:rPr>
        <w:t>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08F0A" w14:textId="77777777" w:rsidR="004047EE" w:rsidRDefault="004047EE" w:rsidP="00793B82">
      <w:r>
        <w:separator/>
      </w:r>
    </w:p>
  </w:endnote>
  <w:endnote w:type="continuationSeparator" w:id="0">
    <w:p w14:paraId="3B8375F8" w14:textId="77777777" w:rsidR="004047EE" w:rsidRDefault="004047EE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8EFDF" w14:textId="77777777" w:rsidR="004047EE" w:rsidRDefault="004047EE" w:rsidP="00793B82">
      <w:r>
        <w:separator/>
      </w:r>
    </w:p>
  </w:footnote>
  <w:footnote w:type="continuationSeparator" w:id="0">
    <w:p w14:paraId="411A65E4" w14:textId="77777777" w:rsidR="004047EE" w:rsidRDefault="004047EE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man Michniewicz">
    <w15:presenceInfo w15:providerId="None" w15:userId="Roman Michniewicz"/>
  </w15:person>
  <w15:person w15:author="Świderski, Jakub">
    <w15:presenceInfo w15:providerId="AD" w15:userId="S::jswiderski@ppmt.pl::ff65ec3b-c789-43c4-8dc6-f501453b93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63E8E"/>
    <w:rsid w:val="00065A16"/>
    <w:rsid w:val="000760A7"/>
    <w:rsid w:val="00085D49"/>
    <w:rsid w:val="00091CA6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90FF6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047EE"/>
    <w:rsid w:val="00406556"/>
    <w:rsid w:val="00435467"/>
    <w:rsid w:val="00463F86"/>
    <w:rsid w:val="004645E7"/>
    <w:rsid w:val="0048279A"/>
    <w:rsid w:val="004C2140"/>
    <w:rsid w:val="004E0243"/>
    <w:rsid w:val="004E0379"/>
    <w:rsid w:val="004E3614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B677A"/>
    <w:rsid w:val="006E30F6"/>
    <w:rsid w:val="006F4462"/>
    <w:rsid w:val="006F794D"/>
    <w:rsid w:val="00706C18"/>
    <w:rsid w:val="00733871"/>
    <w:rsid w:val="00740D49"/>
    <w:rsid w:val="00752755"/>
    <w:rsid w:val="00782E23"/>
    <w:rsid w:val="007859E5"/>
    <w:rsid w:val="00793B82"/>
    <w:rsid w:val="007A6BF4"/>
    <w:rsid w:val="007D17FD"/>
    <w:rsid w:val="007D5337"/>
    <w:rsid w:val="007E2B5B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8303B"/>
    <w:rsid w:val="009A0105"/>
    <w:rsid w:val="009C014D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7DED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644F7"/>
    <w:rsid w:val="00E7165F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,BulletC"/>
    <w:basedOn w:val="Normalny"/>
    <w:link w:val="AkapitzlistZnak"/>
    <w:uiPriority w:val="34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,BulletC Znak"/>
    <w:basedOn w:val="Domylnaczcionkaakapitu"/>
    <w:link w:val="Akapitzlist"/>
    <w:uiPriority w:val="34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paragraph" w:styleId="Poprawka">
    <w:name w:val="Revision"/>
    <w:hidden/>
    <w:uiPriority w:val="99"/>
    <w:semiHidden/>
    <w:rsid w:val="00406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4</cp:revision>
  <cp:lastPrinted>2021-08-16T11:35:00Z</cp:lastPrinted>
  <dcterms:created xsi:type="dcterms:W3CDTF">2024-11-11T15:21:00Z</dcterms:created>
  <dcterms:modified xsi:type="dcterms:W3CDTF">2024-11-12T08:02:00Z</dcterms:modified>
</cp:coreProperties>
</file>