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34588" w14:textId="3CE4ECC4" w:rsidR="006F4462" w:rsidRPr="00CC6B43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CC6B43">
        <w:rPr>
          <w:rFonts w:ascii="Arial Narrow" w:hAnsi="Arial Narrow"/>
          <w:sz w:val="16"/>
          <w:szCs w:val="16"/>
        </w:rPr>
        <w:t xml:space="preserve">Załącznik nr </w:t>
      </w:r>
      <w:r w:rsidR="00DC345F">
        <w:rPr>
          <w:rFonts w:ascii="Arial Narrow" w:hAnsi="Arial Narrow"/>
          <w:sz w:val="16"/>
          <w:szCs w:val="16"/>
        </w:rPr>
        <w:t>2 Formularz Oferty</w:t>
      </w:r>
    </w:p>
    <w:p w14:paraId="381F175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</w:p>
    <w:p w14:paraId="0182E68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15D2C1AE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515CF49F" w14:textId="0763D3CF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DC345F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762156E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780EF97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71850A4B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17E8C4C7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Pomorskie Przedsiębiorstwo</w:t>
      </w:r>
    </w:p>
    <w:p w14:paraId="57D1BE90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Mechaniczno-Torowe sp. z o.o.</w:t>
      </w:r>
    </w:p>
    <w:p w14:paraId="248883F7" w14:textId="339415AF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ul. Sandomierska 1</w:t>
      </w:r>
      <w:r w:rsidR="00EE413B" w:rsidRPr="00CC6B43">
        <w:rPr>
          <w:rFonts w:ascii="Arial Narrow" w:hAnsi="Arial Narrow"/>
          <w:b/>
        </w:rPr>
        <w:t>9</w:t>
      </w:r>
    </w:p>
    <w:p w14:paraId="243B528E" w14:textId="77777777" w:rsidR="006F4462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80-051 Gdańsk</w:t>
      </w:r>
    </w:p>
    <w:p w14:paraId="6C3FC858" w14:textId="77777777" w:rsidR="008A06B1" w:rsidRDefault="008A06B1" w:rsidP="00CC6B43">
      <w:pPr>
        <w:spacing w:line="276" w:lineRule="auto"/>
        <w:ind w:left="6237"/>
        <w:rPr>
          <w:rFonts w:ascii="Arial Narrow" w:hAnsi="Arial Narrow"/>
          <w:b/>
        </w:rPr>
      </w:pPr>
    </w:p>
    <w:p w14:paraId="0785BC35" w14:textId="77777777" w:rsidR="008A06B1" w:rsidRPr="00E7165F" w:rsidRDefault="008A06B1" w:rsidP="008A06B1">
      <w:pPr>
        <w:spacing w:line="276" w:lineRule="auto"/>
        <w:ind w:left="5952" w:firstLine="285"/>
        <w:rPr>
          <w:rFonts w:ascii="Arial Narrow" w:hAnsi="Arial Narrow"/>
          <w:b/>
        </w:rPr>
        <w:pPrChange w:id="0" w:author="Świderski, Jakub" w:date="2024-11-11T12:36:00Z" w16du:dateUtc="2024-11-11T11:36:00Z">
          <w:pPr>
            <w:spacing w:line="276" w:lineRule="auto"/>
            <w:ind w:left="4678" w:hanging="567"/>
          </w:pPr>
        </w:pPrChange>
      </w:pPr>
      <w:r w:rsidRPr="00E7165F">
        <w:rPr>
          <w:rFonts w:ascii="Arial Narrow" w:hAnsi="Arial Narrow"/>
          <w:b/>
          <w:rPrChange w:id="1" w:author="Świderski, Jakub" w:date="2024-11-11T12:36:00Z" w16du:dateUtc="2024-11-11T11:36:00Z">
            <w:rPr>
              <w:rFonts w:ascii="Arial Narrow" w:hAnsi="Arial Narrow"/>
              <w:bCs/>
            </w:rPr>
          </w:rPrChange>
        </w:rPr>
        <w:t>ZRK DOM</w:t>
      </w:r>
      <w:ins w:id="2" w:author="Świderski, Jakub" w:date="2024-11-11T12:36:00Z" w16du:dateUtc="2024-11-11T11:36:00Z">
        <w:r>
          <w:rPr>
            <w:rFonts w:ascii="Arial Narrow" w:hAnsi="Arial Narrow"/>
            <w:b/>
          </w:rPr>
          <w:t xml:space="preserve"> Sp. z o.o.</w:t>
        </w:r>
      </w:ins>
      <w:del w:id="3" w:author="Świderski, Jakub" w:date="2024-11-11T12:36:00Z" w16du:dateUtc="2024-11-11T11:36:00Z">
        <w:r w:rsidRPr="00E7165F" w:rsidDel="00E7165F">
          <w:rPr>
            <w:rFonts w:ascii="Arial Narrow" w:hAnsi="Arial Narrow"/>
            <w:b/>
            <w:rPrChange w:id="4" w:author="Świderski, Jakub" w:date="2024-11-11T12:36:00Z" w16du:dateUtc="2024-11-11T11:36:00Z">
              <w:rPr>
                <w:rFonts w:ascii="Arial Narrow" w:hAnsi="Arial Narrow"/>
                <w:bCs/>
              </w:rPr>
            </w:rPrChange>
          </w:rPr>
          <w:delText>…</w:delText>
        </w:r>
      </w:del>
    </w:p>
    <w:p w14:paraId="309203C3" w14:textId="77777777" w:rsidR="008A06B1" w:rsidRDefault="008A06B1" w:rsidP="008A06B1">
      <w:pPr>
        <w:pStyle w:val="Akapitzlist"/>
        <w:ind w:left="5810" w:firstLine="427"/>
        <w:jc w:val="both"/>
        <w:rPr>
          <w:ins w:id="5" w:author="Świderski, Jakub" w:date="2024-11-11T12:35:00Z" w16du:dateUtc="2024-11-11T11:35:00Z"/>
          <w:rFonts w:ascii="Arial Narrow" w:hAnsi="Arial Narrow"/>
        </w:rPr>
        <w:pPrChange w:id="6" w:author="Świderski, Jakub" w:date="2024-11-11T12:36:00Z" w16du:dateUtc="2024-11-11T11:36:00Z">
          <w:pPr>
            <w:pStyle w:val="Akapitzlist"/>
            <w:ind w:left="3827" w:firstLine="284"/>
            <w:jc w:val="both"/>
          </w:pPr>
        </w:pPrChange>
      </w:pPr>
      <w:proofErr w:type="spellStart"/>
      <w:ins w:id="7" w:author="Świderski, Jakub" w:date="2024-11-11T12:35:00Z" w16du:dateUtc="2024-11-11T11:35:00Z">
        <w:r w:rsidRPr="00781ED9">
          <w:rPr>
            <w:rFonts w:ascii="Arial Narrow" w:hAnsi="Arial Narrow"/>
          </w:rPr>
          <w:t>ul.Mogileńska</w:t>
        </w:r>
        <w:proofErr w:type="spellEnd"/>
        <w:r w:rsidRPr="00781ED9">
          <w:rPr>
            <w:rFonts w:ascii="Arial Narrow" w:hAnsi="Arial Narrow"/>
          </w:rPr>
          <w:t xml:space="preserve"> 10G, </w:t>
        </w:r>
      </w:ins>
    </w:p>
    <w:p w14:paraId="6CA726C1" w14:textId="77777777" w:rsidR="008A06B1" w:rsidRDefault="008A06B1" w:rsidP="008A06B1">
      <w:pPr>
        <w:pStyle w:val="Akapitzlist"/>
        <w:ind w:left="5810" w:firstLine="427"/>
        <w:jc w:val="both"/>
        <w:rPr>
          <w:ins w:id="8" w:author="Świderski, Jakub" w:date="2024-11-11T12:35:00Z" w16du:dateUtc="2024-11-11T11:35:00Z"/>
          <w:rFonts w:ascii="Arial Narrow" w:hAnsi="Arial Narrow"/>
        </w:rPr>
        <w:pPrChange w:id="9" w:author="Świderski, Jakub" w:date="2024-11-11T12:36:00Z" w16du:dateUtc="2024-11-11T11:36:00Z">
          <w:pPr>
            <w:pStyle w:val="Akapitzlist"/>
            <w:ind w:left="425"/>
            <w:jc w:val="both"/>
          </w:pPr>
        </w:pPrChange>
      </w:pPr>
      <w:ins w:id="10" w:author="Świderski, Jakub" w:date="2024-11-11T12:35:00Z" w16du:dateUtc="2024-11-11T11:35:00Z">
        <w:r w:rsidRPr="00781ED9">
          <w:rPr>
            <w:rFonts w:ascii="Arial Narrow" w:hAnsi="Arial Narrow"/>
          </w:rPr>
          <w:t xml:space="preserve">61-052 Poznań, </w:t>
        </w:r>
      </w:ins>
    </w:p>
    <w:p w14:paraId="22508EDF" w14:textId="77777777" w:rsidR="008A06B1" w:rsidRPr="00CC6B43" w:rsidRDefault="008A06B1" w:rsidP="00CC6B43">
      <w:pPr>
        <w:spacing w:line="276" w:lineRule="auto"/>
        <w:ind w:left="6237"/>
        <w:rPr>
          <w:rFonts w:ascii="Arial Narrow" w:hAnsi="Arial Narrow"/>
          <w:b/>
        </w:rPr>
      </w:pPr>
    </w:p>
    <w:p w14:paraId="12DAD16E" w14:textId="4120A563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Nr postępowania </w:t>
      </w:r>
      <w:r w:rsidRPr="002A4476">
        <w:rPr>
          <w:rFonts w:ascii="Arial Narrow" w:hAnsi="Arial Narrow"/>
        </w:rPr>
        <w:t xml:space="preserve">zakupowego: </w:t>
      </w:r>
      <w:r w:rsidR="00CC6B43" w:rsidRPr="00CC6B43">
        <w:rPr>
          <w:rFonts w:ascii="Arial Narrow" w:hAnsi="Arial Narrow" w:cs="Arial"/>
          <w:b/>
          <w:bCs/>
        </w:rPr>
        <w:t>LK201/0</w:t>
      </w:r>
      <w:r w:rsidR="008366CD">
        <w:rPr>
          <w:rFonts w:ascii="Arial Narrow" w:hAnsi="Arial Narrow" w:cs="Arial"/>
          <w:b/>
          <w:bCs/>
        </w:rPr>
        <w:t>11</w:t>
      </w:r>
      <w:r w:rsidR="00CC6B43" w:rsidRPr="00CC6B43">
        <w:rPr>
          <w:rFonts w:ascii="Arial Narrow" w:hAnsi="Arial Narrow" w:cs="Arial"/>
          <w:b/>
          <w:bCs/>
        </w:rPr>
        <w:t>/2024</w:t>
      </w:r>
    </w:p>
    <w:p w14:paraId="7A651B2E" w14:textId="77777777" w:rsidR="006F4462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</w:p>
    <w:p w14:paraId="6FA11325" w14:textId="513F09BB" w:rsidR="006F4462" w:rsidRPr="00CC6B43" w:rsidRDefault="006F4462" w:rsidP="006F4462">
      <w:pPr>
        <w:spacing w:line="276" w:lineRule="auto"/>
        <w:jc w:val="center"/>
        <w:rPr>
          <w:rFonts w:ascii="Arial Narrow" w:hAnsi="Arial Narrow"/>
          <w:b/>
          <w:sz w:val="26"/>
          <w:szCs w:val="26"/>
        </w:rPr>
      </w:pPr>
      <w:r w:rsidRPr="00CC6B43">
        <w:rPr>
          <w:rFonts w:ascii="Arial Narrow" w:hAnsi="Arial Narrow"/>
          <w:b/>
          <w:sz w:val="26"/>
          <w:szCs w:val="26"/>
        </w:rPr>
        <w:t>OFERTA</w:t>
      </w:r>
    </w:p>
    <w:p w14:paraId="11685666" w14:textId="431FE3DE" w:rsidR="006F4462" w:rsidRDefault="006F4462" w:rsidP="002075F5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związku z prowadzonym przez Zamawiającego postępowaniem zakupowym niniejszym oferujemy </w:t>
      </w:r>
      <w:bookmarkStart w:id="11" w:name="_Hlk79053397"/>
      <w:r w:rsidR="001C15DB">
        <w:rPr>
          <w:rFonts w:ascii="Arial Narrow" w:hAnsi="Arial Narrow"/>
        </w:rPr>
        <w:t>wykonanie</w:t>
      </w:r>
      <w:r w:rsidR="00C84812">
        <w:rPr>
          <w:rFonts w:ascii="Arial Narrow" w:hAnsi="Arial Narrow"/>
        </w:rPr>
        <w:t xml:space="preserve"> </w:t>
      </w:r>
      <w:r w:rsidR="001C15DB">
        <w:rPr>
          <w:rFonts w:ascii="Arial Narrow" w:hAnsi="Arial Narrow"/>
        </w:rPr>
        <w:t xml:space="preserve">robót budowlanych </w:t>
      </w:r>
      <w:bookmarkEnd w:id="11"/>
      <w:r w:rsidR="00CC6B43" w:rsidRPr="00CC6B43">
        <w:rPr>
          <w:rFonts w:ascii="Arial Narrow" w:hAnsi="Arial Narrow"/>
        </w:rPr>
        <w:t xml:space="preserve">w zakresie </w:t>
      </w:r>
      <w:r w:rsidR="00DC345F">
        <w:rPr>
          <w:rFonts w:ascii="Arial Narrow" w:hAnsi="Arial Narrow"/>
        </w:rPr>
        <w:t xml:space="preserve">budowy </w:t>
      </w:r>
      <w:r w:rsidR="008366CD">
        <w:rPr>
          <w:rFonts w:ascii="Arial Narrow" w:hAnsi="Arial Narrow"/>
        </w:rPr>
        <w:t xml:space="preserve"> przepustów i oczepów ścian oporowych </w:t>
      </w:r>
      <w:r w:rsidR="00CC6B43" w:rsidRPr="00CC6B43">
        <w:rPr>
          <w:rFonts w:ascii="Arial Narrow" w:hAnsi="Arial Narrow"/>
        </w:rPr>
        <w:t xml:space="preserve">w związku z realizacją zadania pn. Odcinek B - roboty budowlane na linii kolejowej nr 201 odc. Somonino – Gdańsk Osowa w ramach projektu "Prace na odcinku Kościerzyna - Gdynia" wraz z elektryfikacją linii kolejowej nr 229 w ramach projektu „Prace na odcinku </w:t>
      </w:r>
      <w:proofErr w:type="spellStart"/>
      <w:r w:rsidR="00CC6B43" w:rsidRPr="00CC6B43">
        <w:rPr>
          <w:rFonts w:ascii="Arial Narrow" w:hAnsi="Arial Narrow"/>
        </w:rPr>
        <w:t>Glincz</w:t>
      </w:r>
      <w:proofErr w:type="spellEnd"/>
      <w:r w:rsidR="00CC6B43" w:rsidRPr="00CC6B43">
        <w:rPr>
          <w:rFonts w:ascii="Arial Narrow" w:hAnsi="Arial Narrow"/>
        </w:rPr>
        <w:t xml:space="preserve"> – Kartuzy – faza II” w oparciu o zapisy Projektu Wykonawczego oraz Specyfikacji Technicznej Wykonania i Odbioru Robót Budowlanych (dalej „</w:t>
      </w:r>
      <w:proofErr w:type="spellStart"/>
      <w:r w:rsidR="00CC6B43" w:rsidRPr="00CC6B43">
        <w:rPr>
          <w:rFonts w:ascii="Arial Narrow" w:hAnsi="Arial Narrow"/>
        </w:rPr>
        <w:t>STWiORB</w:t>
      </w:r>
      <w:proofErr w:type="spellEnd"/>
      <w:r w:rsidR="00CC6B43" w:rsidRPr="00CC6B43">
        <w:rPr>
          <w:rFonts w:ascii="Arial Narrow" w:hAnsi="Arial Narrow"/>
        </w:rPr>
        <w:t>)</w:t>
      </w:r>
      <w:r w:rsidR="001C15DB">
        <w:rPr>
          <w:rFonts w:ascii="Arial Narrow" w:hAnsi="Arial Narrow"/>
        </w:rPr>
        <w:t>.</w:t>
      </w:r>
    </w:p>
    <w:p w14:paraId="214C4948" w14:textId="77777777" w:rsidR="00C84812" w:rsidRPr="00EE4D92" w:rsidRDefault="00C84812" w:rsidP="00C84812">
      <w:pPr>
        <w:pStyle w:val="Akapitzlist"/>
        <w:spacing w:line="276" w:lineRule="auto"/>
        <w:ind w:left="425"/>
        <w:contextualSpacing w:val="0"/>
        <w:jc w:val="both"/>
        <w:rPr>
          <w:rFonts w:ascii="Arial Narrow" w:hAnsi="Arial Narrow"/>
        </w:rPr>
      </w:pPr>
    </w:p>
    <w:p w14:paraId="79E93062" w14:textId="3F74766C" w:rsidR="006F4462" w:rsidRDefault="006F4462" w:rsidP="001F55CD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rPr>
          <w:rFonts w:ascii="Arial Narrow" w:hAnsi="Arial Narrow"/>
        </w:rPr>
      </w:pPr>
      <w:r w:rsidRPr="00EE4D92">
        <w:rPr>
          <w:rFonts w:ascii="Arial Narrow" w:hAnsi="Arial Narrow"/>
        </w:rPr>
        <w:t xml:space="preserve">Oferujemy wykonanie zamówienia w zakresie wskazanym </w:t>
      </w:r>
      <w:r w:rsidR="00C84812">
        <w:rPr>
          <w:rFonts w:ascii="Arial Narrow" w:hAnsi="Arial Narrow"/>
        </w:rPr>
        <w:t>poniżej</w:t>
      </w:r>
      <w:r w:rsidR="00855288">
        <w:rPr>
          <w:rFonts w:ascii="Arial Narrow" w:hAnsi="Arial Narrow"/>
        </w:rPr>
        <w:t xml:space="preserve"> za </w:t>
      </w:r>
      <w:bookmarkStart w:id="12" w:name="_Hlk86316466"/>
      <w:r w:rsidR="00855288">
        <w:rPr>
          <w:rFonts w:ascii="Arial Narrow" w:hAnsi="Arial Narrow"/>
        </w:rPr>
        <w:t xml:space="preserve">obmiarowe wynagrodzenie w wysokości wynikającej z cen jednostkowych i ilości prac zgodnie z RCO stanowiącym Załącznik nr </w:t>
      </w:r>
      <w:r w:rsidR="00855288" w:rsidRPr="00C90F86">
        <w:rPr>
          <w:rFonts w:ascii="Arial Narrow" w:hAnsi="Arial Narrow"/>
        </w:rPr>
        <w:t>10</w:t>
      </w:r>
      <w:r w:rsidR="00855288">
        <w:rPr>
          <w:rFonts w:ascii="Arial Narrow" w:hAnsi="Arial Narrow"/>
        </w:rPr>
        <w:t xml:space="preserve"> do niniejszego formularza</w:t>
      </w:r>
      <w:r w:rsidR="00DC345F">
        <w:rPr>
          <w:rFonts w:ascii="Arial Narrow" w:hAnsi="Arial Narrow"/>
        </w:rPr>
        <w:t xml:space="preserve"> o wartości łącznej </w:t>
      </w:r>
      <w:r w:rsidR="00C84812">
        <w:rPr>
          <w:rFonts w:ascii="Arial Narrow" w:hAnsi="Arial Narrow"/>
        </w:rPr>
        <w:t>:</w:t>
      </w:r>
    </w:p>
    <w:bookmarkEnd w:id="12"/>
    <w:p w14:paraId="19F6F1CD" w14:textId="3DADCC92" w:rsidR="00855288" w:rsidRPr="00DC345F" w:rsidRDefault="00C84812" w:rsidP="00DC345F">
      <w:pPr>
        <w:pStyle w:val="Akapitzlist"/>
        <w:spacing w:line="276" w:lineRule="auto"/>
        <w:ind w:left="851"/>
        <w:rPr>
          <w:rFonts w:ascii="Arial Narrow" w:hAnsi="Arial Narrow"/>
        </w:rPr>
      </w:pPr>
      <w:r w:rsidRPr="001F55CD">
        <w:rPr>
          <w:rFonts w:ascii="Arial Narrow" w:hAnsi="Arial Narrow"/>
        </w:rPr>
        <w:t>…………………….………… zł netto (słownie: ……………………)</w:t>
      </w:r>
    </w:p>
    <w:p w14:paraId="4276CF7A" w14:textId="0650A10E" w:rsidR="006F4462" w:rsidRPr="00CA4003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Oferujemy wykonanie zamówienia w </w:t>
      </w:r>
      <w:r w:rsidRPr="00CA4003">
        <w:rPr>
          <w:rFonts w:ascii="Arial Narrow" w:hAnsi="Arial Narrow"/>
        </w:rPr>
        <w:t xml:space="preserve">terminie </w:t>
      </w:r>
      <w:r w:rsidR="00D12E2E">
        <w:rPr>
          <w:rFonts w:ascii="Arial Narrow" w:hAnsi="Arial Narrow"/>
        </w:rPr>
        <w:t xml:space="preserve">zgodnym z pkt.5 </w:t>
      </w:r>
      <w:r w:rsidR="00DC345F">
        <w:rPr>
          <w:rFonts w:ascii="Arial Narrow" w:hAnsi="Arial Narrow"/>
        </w:rPr>
        <w:t>Specyfikacji Warunków Zamówienia.</w:t>
      </w:r>
    </w:p>
    <w:p w14:paraId="63025FDF" w14:textId="6544F65D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ramach realizacji zamówienia udzielimy gwarancji na okres </w:t>
      </w:r>
      <w:r w:rsidR="00CA4003">
        <w:rPr>
          <w:rFonts w:ascii="Arial Narrow" w:hAnsi="Arial Narrow"/>
        </w:rPr>
        <w:t xml:space="preserve">72 </w:t>
      </w:r>
      <w:r w:rsidRPr="00AA507E">
        <w:rPr>
          <w:rFonts w:ascii="Arial Narrow" w:hAnsi="Arial Narrow"/>
        </w:rPr>
        <w:t>miesięcy</w:t>
      </w:r>
      <w:r w:rsidR="00CC6B43">
        <w:rPr>
          <w:rFonts w:ascii="Arial Narrow" w:hAnsi="Arial Narrow"/>
        </w:rPr>
        <w:t xml:space="preserve"> </w:t>
      </w:r>
      <w:r w:rsidR="00CC6B43" w:rsidRPr="00396976">
        <w:rPr>
          <w:rFonts w:ascii="Arial Narrow" w:hAnsi="Arial Narrow"/>
        </w:rPr>
        <w:t xml:space="preserve">od daty podpisania ostatecznego protokołu odbioru przez Zamawiającego z </w:t>
      </w:r>
      <w:r w:rsidR="00396976" w:rsidRPr="00396976">
        <w:rPr>
          <w:rFonts w:ascii="Arial Narrow" w:hAnsi="Arial Narrow"/>
        </w:rPr>
        <w:t>I</w:t>
      </w:r>
      <w:r w:rsidR="00CC6B43" w:rsidRPr="00396976">
        <w:rPr>
          <w:rFonts w:ascii="Arial Narrow" w:hAnsi="Arial Narrow"/>
        </w:rPr>
        <w:t>nwestorem</w:t>
      </w:r>
      <w:r w:rsidRPr="00396976">
        <w:rPr>
          <w:rFonts w:ascii="Arial Narrow" w:hAnsi="Arial Narrow"/>
        </w:rPr>
        <w:t>.</w:t>
      </w:r>
    </w:p>
    <w:p w14:paraId="3B74D56E" w14:textId="02C63FC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Oświadczamy, że zapoznaliśmy się </w:t>
      </w:r>
      <w:r w:rsidR="00DC345F">
        <w:rPr>
          <w:rFonts w:ascii="Arial Narrow" w:hAnsi="Arial Narrow"/>
        </w:rPr>
        <w:t>ze Specyfikacją Warunków Zamówienia</w:t>
      </w:r>
      <w:r w:rsidRPr="00AA507E">
        <w:rPr>
          <w:rFonts w:ascii="Arial Narrow" w:hAnsi="Arial Narrow"/>
        </w:rPr>
        <w:t xml:space="preserve"> i wszystkimi załączonymi do nich lub powołanymi w  nich dokumentami i nie wnosimy zastrzeżeń co do ich treści oraz możliwości realizacji zamówienia na określonych w nich warunkach,</w:t>
      </w:r>
    </w:p>
    <w:p w14:paraId="0C2CBA6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Niniejsza oferta jest wiążąca przez okres </w:t>
      </w:r>
      <w:r w:rsidRPr="00341661">
        <w:rPr>
          <w:rFonts w:ascii="Arial Narrow" w:hAnsi="Arial Narrow"/>
        </w:rPr>
        <w:t>90</w:t>
      </w:r>
      <w:r w:rsidRPr="00AA507E">
        <w:rPr>
          <w:rFonts w:ascii="Arial Narrow" w:hAnsi="Arial Narrow"/>
        </w:rPr>
        <w:t xml:space="preserve"> dni od dnia upływu terminu składania ofert.</w:t>
      </w:r>
    </w:p>
    <w:p w14:paraId="2AF7A1F0" w14:textId="183C2E9A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Do kontaktów z Zamawiającym w toku postępowania zakupowego wyznaczona zostaje następująca osoba: …………………………………………………</w:t>
      </w:r>
      <w:r w:rsidR="007859E5">
        <w:rPr>
          <w:rFonts w:ascii="Arial Narrow" w:hAnsi="Arial Narrow"/>
        </w:rPr>
        <w:t xml:space="preserve"> telefon …………………………….</w:t>
      </w:r>
    </w:p>
    <w:p w14:paraId="790C4794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Niniejszą ofertę składamy na ………… kolejno ponumerowanych i parafowanych stronach.</w:t>
      </w:r>
    </w:p>
    <w:p w14:paraId="6722FF5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Załącznikami do niniejszego formularza oferty są:</w:t>
      </w:r>
    </w:p>
    <w:p w14:paraId="44AA68C6" w14:textId="77777777" w:rsidR="006F4462" w:rsidRPr="00AA507E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oświadczenie o spełnieniu warunków udziału w postępowaniu zakupowym, </w:t>
      </w:r>
    </w:p>
    <w:p w14:paraId="5882484C" w14:textId="2E9BD881" w:rsidR="006F4462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odpis aktualny z KRS / wydruk z </w:t>
      </w:r>
      <w:proofErr w:type="spellStart"/>
      <w:r w:rsidRPr="00AA507E">
        <w:rPr>
          <w:rFonts w:ascii="Arial Narrow" w:hAnsi="Arial Narrow"/>
        </w:rPr>
        <w:t>CEiIDG</w:t>
      </w:r>
      <w:proofErr w:type="spellEnd"/>
      <w:r w:rsidRPr="00AA507E">
        <w:rPr>
          <w:rFonts w:ascii="Arial Narrow" w:hAnsi="Arial Narrow"/>
        </w:rPr>
        <w:t xml:space="preserve"> dot. Wykonawcy,</w:t>
      </w:r>
    </w:p>
    <w:p w14:paraId="191C79AF" w14:textId="716AE62E" w:rsidR="006F4462" w:rsidRDefault="002075F5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Dowód wniesienia wadium,</w:t>
      </w:r>
    </w:p>
    <w:p w14:paraId="2D0D5EC2" w14:textId="4E996453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>informację z Krajowego Rejestru Karnego</w:t>
      </w:r>
      <w:r>
        <w:rPr>
          <w:rFonts w:ascii="Arial Narrow" w:hAnsi="Arial Narrow"/>
        </w:rPr>
        <w:t>,</w:t>
      </w:r>
    </w:p>
    <w:p w14:paraId="6DAA9DC4" w14:textId="658C7218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>zaświadczenia właściwego naczelnika urzędu skarbowego potwierdzającego, że Wykonawca nie zalega z opłacaniem podatków</w:t>
      </w:r>
      <w:r>
        <w:rPr>
          <w:rFonts w:ascii="Arial Narrow" w:hAnsi="Arial Narrow"/>
        </w:rPr>
        <w:t>,</w:t>
      </w:r>
    </w:p>
    <w:p w14:paraId="5801FEA6" w14:textId="1B0113D3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 xml:space="preserve">zaświadczenia właściwej terenowej jednostki organizacyjnej Zakładu Ubezpieczeń Społecznych </w:t>
      </w:r>
      <w:r>
        <w:rPr>
          <w:rFonts w:ascii="Arial Narrow" w:hAnsi="Arial Narrow"/>
        </w:rPr>
        <w:br/>
      </w:r>
      <w:r w:rsidRPr="00784315">
        <w:rPr>
          <w:rFonts w:ascii="Arial Narrow" w:hAnsi="Arial Narrow"/>
        </w:rPr>
        <w:t>lub Kasy Rolniczego Ubezpieczenia Społecznego</w:t>
      </w:r>
      <w:r>
        <w:rPr>
          <w:rFonts w:ascii="Arial Narrow" w:hAnsi="Arial Narrow"/>
        </w:rPr>
        <w:t>,</w:t>
      </w:r>
    </w:p>
    <w:p w14:paraId="3812086B" w14:textId="4D88FBF9" w:rsidR="002075F5" w:rsidRDefault="002075F5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Referencje,</w:t>
      </w:r>
    </w:p>
    <w:p w14:paraId="0DF60907" w14:textId="3E7B681C" w:rsidR="002075F5" w:rsidRDefault="002075F5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2075F5">
        <w:rPr>
          <w:rFonts w:ascii="Arial Narrow" w:hAnsi="Arial Narrow"/>
        </w:rPr>
        <w:t xml:space="preserve">Wykaz kadry technicznej oraz kopie uprawnień budowlanych oraz zaświadczeń o wpisaniu na listę członków Okręgowej Izby Inżynierów Budownictwa. </w:t>
      </w:r>
    </w:p>
    <w:p w14:paraId="1F55D895" w14:textId="6AA20F12" w:rsidR="001C15DB" w:rsidRPr="001C15DB" w:rsidRDefault="001C15DB" w:rsidP="001C15D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2075F5">
        <w:rPr>
          <w:rFonts w:ascii="Arial Narrow" w:hAnsi="Arial Narrow"/>
        </w:rPr>
        <w:t xml:space="preserve">Aktualne zatwierdzone sprawozdanie finansowe, bądź inny dokument finansowy przedstawiający poziom osiągniętych przychodów w </w:t>
      </w:r>
      <w:r w:rsidRPr="00341661">
        <w:rPr>
          <w:rFonts w:ascii="Arial Narrow" w:hAnsi="Arial Narrow"/>
        </w:rPr>
        <w:t>roku 202</w:t>
      </w:r>
      <w:r w:rsidR="00CC6B43">
        <w:rPr>
          <w:rFonts w:ascii="Arial Narrow" w:hAnsi="Arial Narrow"/>
        </w:rPr>
        <w:t>3</w:t>
      </w:r>
      <w:r w:rsidRPr="00341661">
        <w:rPr>
          <w:rFonts w:ascii="Arial Narrow" w:hAnsi="Arial Narrow"/>
        </w:rPr>
        <w:t>,</w:t>
      </w:r>
    </w:p>
    <w:p w14:paraId="0FD1721E" w14:textId="0D186A62" w:rsidR="008212C8" w:rsidRDefault="00C25A33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RCO</w:t>
      </w:r>
    </w:p>
    <w:p w14:paraId="51D97F35" w14:textId="6A73754D" w:rsidR="00435467" w:rsidRDefault="00435467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6A67E7F5" w14:textId="1362487E" w:rsidR="001C15DB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3C83BE26" w14:textId="77777777" w:rsidR="00D12E2E" w:rsidRDefault="00D12E2E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122397" w14:textId="77777777" w:rsidR="001C15DB" w:rsidRPr="002075F5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74DB87" w14:textId="1E166090" w:rsidR="006F4462" w:rsidRPr="00AA507E" w:rsidRDefault="006F4462" w:rsidP="00435467">
      <w:pPr>
        <w:spacing w:line="276" w:lineRule="auto"/>
        <w:ind w:left="5672" w:firstLine="709"/>
        <w:rPr>
          <w:rFonts w:ascii="Arial Narrow" w:hAnsi="Arial Narrow"/>
        </w:rPr>
      </w:pPr>
      <w:r w:rsidRPr="00AA507E">
        <w:rPr>
          <w:rFonts w:ascii="Arial Narrow" w:hAnsi="Arial Narrow"/>
        </w:rPr>
        <w:t>……</w:t>
      </w:r>
      <w:r w:rsidR="00435467">
        <w:rPr>
          <w:rFonts w:ascii="Arial Narrow" w:hAnsi="Arial Narrow"/>
        </w:rPr>
        <w:t>..</w:t>
      </w:r>
      <w:r w:rsidRPr="00AA507E">
        <w:rPr>
          <w:rFonts w:ascii="Arial Narrow" w:hAnsi="Arial Narrow"/>
        </w:rPr>
        <w:t>…….</w:t>
      </w:r>
    </w:p>
    <w:p w14:paraId="4216C9A5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7F42A5AA" w14:textId="77777777" w:rsidR="006F4462" w:rsidRPr="00AA507E" w:rsidRDefault="006F4462" w:rsidP="006F4462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B4762" w14:textId="77777777" w:rsidR="00277F38" w:rsidRDefault="00277F38" w:rsidP="00793B82">
      <w:r>
        <w:separator/>
      </w:r>
    </w:p>
  </w:endnote>
  <w:endnote w:type="continuationSeparator" w:id="0">
    <w:p w14:paraId="17264096" w14:textId="77777777" w:rsidR="00277F38" w:rsidRDefault="00277F38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FE068" w14:textId="77777777" w:rsidR="00277F38" w:rsidRDefault="00277F38" w:rsidP="00793B82">
      <w:r>
        <w:separator/>
      </w:r>
    </w:p>
  </w:footnote>
  <w:footnote w:type="continuationSeparator" w:id="0">
    <w:p w14:paraId="51CA54D0" w14:textId="77777777" w:rsidR="00277F38" w:rsidRDefault="00277F38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053B94">
    <w:pPr>
      <w:pStyle w:val="Nagwek"/>
      <w:tabs>
        <w:tab w:val="clear" w:pos="4536"/>
        <w:tab w:val="clear" w:pos="9072"/>
      </w:tabs>
      <w:ind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6A1765A"/>
    <w:multiLevelType w:val="multilevel"/>
    <w:tmpl w:val="ECA88A6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F2F8BC74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42367346">
      <w:start w:val="1"/>
      <w:numFmt w:val="lowerLetter"/>
      <w:lvlText w:val="%3)"/>
      <w:lvlJc w:val="left"/>
      <w:pPr>
        <w:ind w:left="2302" w:hanging="360"/>
      </w:pPr>
      <w:rPr>
        <w:rFonts w:ascii="Arial Narrow" w:eastAsia="Times New Roman" w:hAnsi="Arial Narrow" w:cs="Times New Roman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05409">
    <w:abstractNumId w:val="24"/>
  </w:num>
  <w:num w:numId="2" w16cid:durableId="1546595855">
    <w:abstractNumId w:val="4"/>
  </w:num>
  <w:num w:numId="3" w16cid:durableId="892278169">
    <w:abstractNumId w:val="3"/>
  </w:num>
  <w:num w:numId="4" w16cid:durableId="691878201">
    <w:abstractNumId w:val="16"/>
  </w:num>
  <w:num w:numId="5" w16cid:durableId="1843274612">
    <w:abstractNumId w:val="22"/>
  </w:num>
  <w:num w:numId="6" w16cid:durableId="1647082493">
    <w:abstractNumId w:val="19"/>
  </w:num>
  <w:num w:numId="7" w16cid:durableId="1423799352">
    <w:abstractNumId w:val="2"/>
  </w:num>
  <w:num w:numId="8" w16cid:durableId="1536575903">
    <w:abstractNumId w:val="21"/>
  </w:num>
  <w:num w:numId="9" w16cid:durableId="2010208943">
    <w:abstractNumId w:val="23"/>
  </w:num>
  <w:num w:numId="10" w16cid:durableId="810361851">
    <w:abstractNumId w:val="11"/>
  </w:num>
  <w:num w:numId="11" w16cid:durableId="139082765">
    <w:abstractNumId w:val="15"/>
  </w:num>
  <w:num w:numId="12" w16cid:durableId="1649820737">
    <w:abstractNumId w:val="7"/>
  </w:num>
  <w:num w:numId="13" w16cid:durableId="2048945118">
    <w:abstractNumId w:val="13"/>
  </w:num>
  <w:num w:numId="14" w16cid:durableId="1358234816">
    <w:abstractNumId w:val="17"/>
  </w:num>
  <w:num w:numId="15" w16cid:durableId="1276673620">
    <w:abstractNumId w:val="20"/>
  </w:num>
  <w:num w:numId="16" w16cid:durableId="845826534">
    <w:abstractNumId w:val="0"/>
  </w:num>
  <w:num w:numId="17" w16cid:durableId="1655716378">
    <w:abstractNumId w:val="8"/>
  </w:num>
  <w:num w:numId="18" w16cid:durableId="517814694">
    <w:abstractNumId w:val="10"/>
  </w:num>
  <w:num w:numId="19" w16cid:durableId="1985573665">
    <w:abstractNumId w:val="5"/>
  </w:num>
  <w:num w:numId="20" w16cid:durableId="1797094775">
    <w:abstractNumId w:val="12"/>
  </w:num>
  <w:num w:numId="21" w16cid:durableId="1446921845">
    <w:abstractNumId w:val="26"/>
  </w:num>
  <w:num w:numId="22" w16cid:durableId="1705986546">
    <w:abstractNumId w:val="18"/>
  </w:num>
  <w:num w:numId="23" w16cid:durableId="2679313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543216">
    <w:abstractNumId w:val="1"/>
  </w:num>
  <w:num w:numId="25" w16cid:durableId="821849838">
    <w:abstractNumId w:val="6"/>
  </w:num>
  <w:num w:numId="26" w16cid:durableId="15809637">
    <w:abstractNumId w:val="9"/>
  </w:num>
  <w:num w:numId="27" w16cid:durableId="22283782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Świderski, Jakub">
    <w15:presenceInfo w15:providerId="AD" w15:userId="S::jswiderski@ppmt.pl::ff65ec3b-c789-43c4-8dc6-f501453b93c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53B94"/>
    <w:rsid w:val="000760A7"/>
    <w:rsid w:val="00085D49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15DB"/>
    <w:rsid w:val="001C6285"/>
    <w:rsid w:val="001C6425"/>
    <w:rsid w:val="001D4B52"/>
    <w:rsid w:val="001D6981"/>
    <w:rsid w:val="001F55CD"/>
    <w:rsid w:val="002064B5"/>
    <w:rsid w:val="002075F5"/>
    <w:rsid w:val="00212A8F"/>
    <w:rsid w:val="00235BDA"/>
    <w:rsid w:val="002472DE"/>
    <w:rsid w:val="00250798"/>
    <w:rsid w:val="00261721"/>
    <w:rsid w:val="00277F38"/>
    <w:rsid w:val="0028578A"/>
    <w:rsid w:val="002A4476"/>
    <w:rsid w:val="002C6DAA"/>
    <w:rsid w:val="00303E14"/>
    <w:rsid w:val="0030581A"/>
    <w:rsid w:val="00341653"/>
    <w:rsid w:val="00341661"/>
    <w:rsid w:val="00344B80"/>
    <w:rsid w:val="003668E5"/>
    <w:rsid w:val="00367B14"/>
    <w:rsid w:val="00384947"/>
    <w:rsid w:val="00396976"/>
    <w:rsid w:val="003D36A1"/>
    <w:rsid w:val="003E3C95"/>
    <w:rsid w:val="003E5A4C"/>
    <w:rsid w:val="003F27F0"/>
    <w:rsid w:val="003F6E1F"/>
    <w:rsid w:val="00435467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21CF3"/>
    <w:rsid w:val="00532502"/>
    <w:rsid w:val="00541522"/>
    <w:rsid w:val="00550078"/>
    <w:rsid w:val="00563404"/>
    <w:rsid w:val="005C6E62"/>
    <w:rsid w:val="005E10F2"/>
    <w:rsid w:val="005F6E3F"/>
    <w:rsid w:val="00605738"/>
    <w:rsid w:val="00605887"/>
    <w:rsid w:val="00611AB6"/>
    <w:rsid w:val="00630E88"/>
    <w:rsid w:val="0064303C"/>
    <w:rsid w:val="0065467E"/>
    <w:rsid w:val="006618B3"/>
    <w:rsid w:val="00671A3A"/>
    <w:rsid w:val="00695D17"/>
    <w:rsid w:val="006A6BDD"/>
    <w:rsid w:val="006E30F6"/>
    <w:rsid w:val="006F4462"/>
    <w:rsid w:val="006F794D"/>
    <w:rsid w:val="00706C18"/>
    <w:rsid w:val="00740D49"/>
    <w:rsid w:val="00752755"/>
    <w:rsid w:val="00782E23"/>
    <w:rsid w:val="007859E5"/>
    <w:rsid w:val="00793B82"/>
    <w:rsid w:val="007A6BF4"/>
    <w:rsid w:val="007D17FD"/>
    <w:rsid w:val="007D5337"/>
    <w:rsid w:val="007E32A0"/>
    <w:rsid w:val="007F1CE7"/>
    <w:rsid w:val="008212C8"/>
    <w:rsid w:val="008219D2"/>
    <w:rsid w:val="00824D1C"/>
    <w:rsid w:val="008366CD"/>
    <w:rsid w:val="00855288"/>
    <w:rsid w:val="00860C42"/>
    <w:rsid w:val="00866BE3"/>
    <w:rsid w:val="008715C4"/>
    <w:rsid w:val="00882A6F"/>
    <w:rsid w:val="00883099"/>
    <w:rsid w:val="008945CD"/>
    <w:rsid w:val="008A06B1"/>
    <w:rsid w:val="008A0FE8"/>
    <w:rsid w:val="008A3E73"/>
    <w:rsid w:val="008E3608"/>
    <w:rsid w:val="008F5BEE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80C5F"/>
    <w:rsid w:val="00AB0E3A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BF4FBC"/>
    <w:rsid w:val="00C04BB2"/>
    <w:rsid w:val="00C12722"/>
    <w:rsid w:val="00C15D3C"/>
    <w:rsid w:val="00C2140C"/>
    <w:rsid w:val="00C25A33"/>
    <w:rsid w:val="00C36892"/>
    <w:rsid w:val="00C417B9"/>
    <w:rsid w:val="00C46F7D"/>
    <w:rsid w:val="00C67773"/>
    <w:rsid w:val="00C82020"/>
    <w:rsid w:val="00C84812"/>
    <w:rsid w:val="00C8540D"/>
    <w:rsid w:val="00C90F86"/>
    <w:rsid w:val="00CA3B8A"/>
    <w:rsid w:val="00CA4003"/>
    <w:rsid w:val="00CC6B43"/>
    <w:rsid w:val="00CD0463"/>
    <w:rsid w:val="00CD1C6C"/>
    <w:rsid w:val="00CD2723"/>
    <w:rsid w:val="00CF75BE"/>
    <w:rsid w:val="00D029C6"/>
    <w:rsid w:val="00D12E2E"/>
    <w:rsid w:val="00D26A99"/>
    <w:rsid w:val="00D57EB5"/>
    <w:rsid w:val="00DB01EC"/>
    <w:rsid w:val="00DC345F"/>
    <w:rsid w:val="00DD5FB5"/>
    <w:rsid w:val="00E10F99"/>
    <w:rsid w:val="00E3343B"/>
    <w:rsid w:val="00E4071C"/>
    <w:rsid w:val="00E47906"/>
    <w:rsid w:val="00E644F7"/>
    <w:rsid w:val="00E8352F"/>
    <w:rsid w:val="00ED2090"/>
    <w:rsid w:val="00ED4961"/>
    <w:rsid w:val="00EE413B"/>
    <w:rsid w:val="00EE4D92"/>
    <w:rsid w:val="00F0256C"/>
    <w:rsid w:val="00F037BF"/>
    <w:rsid w:val="00F147BF"/>
    <w:rsid w:val="00F15B31"/>
    <w:rsid w:val="00F17FDD"/>
    <w:rsid w:val="00F762E8"/>
    <w:rsid w:val="00F84C9C"/>
    <w:rsid w:val="00F9186C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,BulletC"/>
    <w:basedOn w:val="Normalny"/>
    <w:link w:val="AkapitzlistZnak"/>
    <w:uiPriority w:val="34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,BulletC Znak"/>
    <w:basedOn w:val="Domylnaczcionkaakapitu"/>
    <w:link w:val="Akapitzlist"/>
    <w:uiPriority w:val="34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Świderski, Jakub</cp:lastModifiedBy>
  <cp:revision>6</cp:revision>
  <cp:lastPrinted>2021-08-16T11:35:00Z</cp:lastPrinted>
  <dcterms:created xsi:type="dcterms:W3CDTF">2024-10-25T06:42:00Z</dcterms:created>
  <dcterms:modified xsi:type="dcterms:W3CDTF">2024-11-13T08:09:00Z</dcterms:modified>
</cp:coreProperties>
</file>