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DA6C16" w14:textId="641D6B63" w:rsidR="006F4462" w:rsidRPr="0089744D" w:rsidRDefault="00306C4B" w:rsidP="006F4462">
      <w:pPr>
        <w:pageBreakBefore/>
        <w:spacing w:line="276" w:lineRule="auto"/>
        <w:jc w:val="righ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Załącznik nr 3 Wzór oświadczenia o spełniania warunków udziału w postępowaniu zakupowym</w:t>
      </w:r>
    </w:p>
    <w:p w14:paraId="68714F3F" w14:textId="2E17344F" w:rsidR="006F4462" w:rsidRDefault="006F4462" w:rsidP="006F4462">
      <w:pPr>
        <w:spacing w:line="276" w:lineRule="auto"/>
        <w:ind w:left="-426"/>
        <w:jc w:val="right"/>
        <w:rPr>
          <w:rFonts w:ascii="Arial Narrow" w:hAnsi="Arial Narrow"/>
        </w:rPr>
      </w:pPr>
    </w:p>
    <w:p w14:paraId="4B3E7BBD" w14:textId="77777777" w:rsidR="000C0097" w:rsidRPr="00AA507E" w:rsidRDefault="000C0097" w:rsidP="006F4462">
      <w:pPr>
        <w:spacing w:line="276" w:lineRule="auto"/>
        <w:ind w:left="-426"/>
        <w:jc w:val="right"/>
        <w:rPr>
          <w:rFonts w:ascii="Arial Narrow" w:hAnsi="Arial Narrow"/>
        </w:rPr>
      </w:pPr>
    </w:p>
    <w:p w14:paraId="5DFA1A1F" w14:textId="77777777" w:rsidR="006F4462" w:rsidRPr="00AA507E" w:rsidRDefault="006F4462" w:rsidP="006F4462">
      <w:pPr>
        <w:spacing w:line="276" w:lineRule="auto"/>
        <w:ind w:left="-426"/>
        <w:jc w:val="right"/>
        <w:rPr>
          <w:rFonts w:ascii="Arial Narrow" w:hAnsi="Arial Narrow"/>
        </w:rPr>
      </w:pPr>
      <w:r w:rsidRPr="00AA507E">
        <w:rPr>
          <w:rFonts w:ascii="Arial Narrow" w:hAnsi="Arial Narrow"/>
        </w:rPr>
        <w:t>………………………..</w:t>
      </w:r>
    </w:p>
    <w:p w14:paraId="5EC9093A" w14:textId="77777777" w:rsidR="006F4462" w:rsidRPr="00AA507E" w:rsidRDefault="006F4462" w:rsidP="006F4462">
      <w:pPr>
        <w:spacing w:line="276" w:lineRule="auto"/>
        <w:ind w:left="-426"/>
        <w:jc w:val="right"/>
        <w:rPr>
          <w:rFonts w:ascii="Arial Narrow" w:hAnsi="Arial Narrow"/>
        </w:rPr>
      </w:pPr>
      <w:r w:rsidRPr="00AA507E">
        <w:rPr>
          <w:rFonts w:ascii="Arial Narrow" w:hAnsi="Arial Narrow"/>
        </w:rPr>
        <w:t>(miejscowość, data)</w:t>
      </w:r>
    </w:p>
    <w:p w14:paraId="6173DA79" w14:textId="7FC6B7C9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Dane </w:t>
      </w:r>
      <w:r w:rsidR="00306C4B">
        <w:rPr>
          <w:rFonts w:ascii="Arial Narrow" w:hAnsi="Arial Narrow"/>
        </w:rPr>
        <w:t>Podw</w:t>
      </w:r>
      <w:r w:rsidRPr="00AA507E">
        <w:rPr>
          <w:rFonts w:ascii="Arial Narrow" w:hAnsi="Arial Narrow"/>
        </w:rPr>
        <w:t>ykonawcy:</w:t>
      </w:r>
    </w:p>
    <w:p w14:paraId="34913D15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nazwa: ………………………………………………….</w:t>
      </w:r>
    </w:p>
    <w:p w14:paraId="42E12266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adres: ……………………………………………………</w:t>
      </w:r>
    </w:p>
    <w:p w14:paraId="51F17FBD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NIP: …………, REGON: ………….., KRS: ………….</w:t>
      </w:r>
    </w:p>
    <w:p w14:paraId="38BE69F3" w14:textId="77777777" w:rsidR="006F4462" w:rsidRPr="00AA507E" w:rsidRDefault="006F4462" w:rsidP="006F4462">
      <w:pPr>
        <w:spacing w:line="276" w:lineRule="auto"/>
        <w:ind w:left="3686"/>
        <w:rPr>
          <w:rFonts w:ascii="Arial Narrow" w:hAnsi="Arial Narrow"/>
        </w:rPr>
      </w:pPr>
    </w:p>
    <w:p w14:paraId="7BF36584" w14:textId="6771D50E" w:rsidR="006F4462" w:rsidRPr="004E2AC8" w:rsidRDefault="006F4462" w:rsidP="003310E3">
      <w:pPr>
        <w:pStyle w:val="Akapitzlist"/>
        <w:numPr>
          <w:ilvl w:val="0"/>
          <w:numId w:val="29"/>
        </w:numPr>
        <w:spacing w:line="276" w:lineRule="auto"/>
        <w:rPr>
          <w:rFonts w:ascii="Arial Narrow" w:hAnsi="Arial Narrow"/>
          <w:b/>
          <w:sz w:val="28"/>
          <w:szCs w:val="28"/>
        </w:rPr>
      </w:pPr>
      <w:r w:rsidRPr="004E2AC8">
        <w:rPr>
          <w:rFonts w:ascii="Arial Narrow" w:hAnsi="Arial Narrow"/>
          <w:b/>
          <w:sz w:val="28"/>
          <w:szCs w:val="28"/>
        </w:rPr>
        <w:t>Pomorskie Przedsiębiorstwo</w:t>
      </w:r>
    </w:p>
    <w:p w14:paraId="438A7BC7" w14:textId="77777777" w:rsidR="006F4462" w:rsidRPr="00AA507E" w:rsidRDefault="006F4462" w:rsidP="004E2AC8">
      <w:pPr>
        <w:spacing w:line="276" w:lineRule="auto"/>
        <w:ind w:left="4678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Mechaniczno-Torowe sp. z o.o.</w:t>
      </w:r>
    </w:p>
    <w:p w14:paraId="32BB60D4" w14:textId="7EBA99D9" w:rsidR="006F4462" w:rsidRPr="004E2AC8" w:rsidRDefault="006F4462" w:rsidP="004E2AC8">
      <w:pPr>
        <w:spacing w:line="276" w:lineRule="auto"/>
        <w:ind w:left="4678"/>
        <w:rPr>
          <w:rFonts w:ascii="Arial Narrow" w:hAnsi="Arial Narrow"/>
          <w:bCs/>
          <w:sz w:val="28"/>
          <w:szCs w:val="28"/>
        </w:rPr>
      </w:pPr>
      <w:r w:rsidRPr="004E2AC8">
        <w:rPr>
          <w:rFonts w:ascii="Arial Narrow" w:hAnsi="Arial Narrow"/>
          <w:bCs/>
          <w:sz w:val="28"/>
          <w:szCs w:val="28"/>
        </w:rPr>
        <w:t>ul. Sandomierska 1</w:t>
      </w:r>
      <w:r w:rsidR="00EE413B" w:rsidRPr="004E2AC8">
        <w:rPr>
          <w:rFonts w:ascii="Arial Narrow" w:hAnsi="Arial Narrow"/>
          <w:bCs/>
          <w:sz w:val="28"/>
          <w:szCs w:val="28"/>
        </w:rPr>
        <w:t>9</w:t>
      </w:r>
    </w:p>
    <w:p w14:paraId="597E6F32" w14:textId="6140716E" w:rsidR="006F4462" w:rsidRPr="00921321" w:rsidRDefault="006F4462" w:rsidP="00921321">
      <w:pPr>
        <w:pStyle w:val="Akapitzlist"/>
        <w:numPr>
          <w:ilvl w:val="1"/>
          <w:numId w:val="28"/>
        </w:numPr>
        <w:spacing w:line="276" w:lineRule="auto"/>
        <w:rPr>
          <w:ins w:id="0" w:author="Roman Michniewicz" w:date="2024-11-08T11:15:00Z" w16du:dateUtc="2024-11-08T10:15:00Z"/>
          <w:rFonts w:ascii="Arial Narrow" w:hAnsi="Arial Narrow"/>
          <w:bCs/>
          <w:sz w:val="28"/>
          <w:szCs w:val="28"/>
        </w:rPr>
      </w:pPr>
      <w:del w:id="1" w:author="Świderski, Jakub" w:date="2024-11-11T16:32:00Z" w16du:dateUtc="2024-11-11T15:32:00Z">
        <w:r w:rsidRPr="00921321" w:rsidDel="00921321">
          <w:rPr>
            <w:rFonts w:ascii="Arial Narrow" w:hAnsi="Arial Narrow"/>
            <w:bCs/>
            <w:sz w:val="28"/>
            <w:szCs w:val="28"/>
          </w:rPr>
          <w:delText>80-051 Gd</w:delText>
        </w:r>
      </w:del>
      <w:proofErr w:type="spellStart"/>
      <w:r w:rsidRPr="00921321">
        <w:rPr>
          <w:rFonts w:ascii="Arial Narrow" w:hAnsi="Arial Narrow"/>
          <w:bCs/>
          <w:sz w:val="28"/>
          <w:szCs w:val="28"/>
        </w:rPr>
        <w:t>ańsk</w:t>
      </w:r>
      <w:proofErr w:type="spellEnd"/>
    </w:p>
    <w:p w14:paraId="23BE7EFD" w14:textId="77777777" w:rsidR="004E2AC8" w:rsidRDefault="004E2AC8" w:rsidP="004E2AC8">
      <w:pPr>
        <w:spacing w:line="276" w:lineRule="auto"/>
        <w:ind w:left="4678"/>
        <w:rPr>
          <w:ins w:id="2" w:author="Roman Michniewicz" w:date="2024-11-08T11:15:00Z" w16du:dateUtc="2024-11-08T10:15:00Z"/>
          <w:rFonts w:ascii="Arial Narrow" w:hAnsi="Arial Narrow"/>
          <w:bCs/>
          <w:sz w:val="28"/>
          <w:szCs w:val="28"/>
        </w:rPr>
      </w:pPr>
    </w:p>
    <w:p w14:paraId="0630C2AE" w14:textId="584C837D" w:rsidR="00921321" w:rsidRPr="003310E3" w:rsidRDefault="00921321" w:rsidP="003310E3">
      <w:pPr>
        <w:pStyle w:val="Akapitzlist"/>
        <w:numPr>
          <w:ilvl w:val="0"/>
          <w:numId w:val="29"/>
        </w:numPr>
        <w:spacing w:line="276" w:lineRule="auto"/>
        <w:rPr>
          <w:ins w:id="3" w:author="Świderski, Jakub" w:date="2024-11-11T16:32:00Z" w16du:dateUtc="2024-11-11T15:32:00Z"/>
          <w:rFonts w:ascii="Arial Narrow" w:hAnsi="Arial Narrow"/>
          <w:b/>
          <w:sz w:val="28"/>
          <w:szCs w:val="28"/>
        </w:rPr>
      </w:pPr>
      <w:ins w:id="4" w:author="Świderski, Jakub" w:date="2024-11-11T16:32:00Z" w16du:dateUtc="2024-11-11T15:32:00Z">
        <w:r w:rsidRPr="003310E3">
          <w:rPr>
            <w:rFonts w:ascii="Arial Narrow" w:hAnsi="Arial Narrow"/>
            <w:b/>
            <w:sz w:val="28"/>
            <w:szCs w:val="28"/>
          </w:rPr>
          <w:t>ZRK DOM Sp. z o.o.</w:t>
        </w:r>
      </w:ins>
    </w:p>
    <w:p w14:paraId="17A9427D" w14:textId="77777777" w:rsidR="00921321" w:rsidRDefault="00921321" w:rsidP="00921321">
      <w:pPr>
        <w:pStyle w:val="Akapitzlist"/>
        <w:ind w:left="4251" w:firstLine="427"/>
        <w:jc w:val="both"/>
        <w:rPr>
          <w:ins w:id="5" w:author="Świderski, Jakub" w:date="2024-11-11T16:32:00Z" w16du:dateUtc="2024-11-11T15:32:00Z"/>
          <w:rFonts w:ascii="Arial Narrow" w:hAnsi="Arial Narrow"/>
        </w:rPr>
      </w:pPr>
      <w:proofErr w:type="spellStart"/>
      <w:ins w:id="6" w:author="Świderski, Jakub" w:date="2024-11-11T16:32:00Z" w16du:dateUtc="2024-11-11T15:32:00Z">
        <w:r w:rsidRPr="00781ED9">
          <w:rPr>
            <w:rFonts w:ascii="Arial Narrow" w:hAnsi="Arial Narrow"/>
          </w:rPr>
          <w:t>ul.Mogileńska</w:t>
        </w:r>
        <w:proofErr w:type="spellEnd"/>
        <w:r w:rsidRPr="00781ED9">
          <w:rPr>
            <w:rFonts w:ascii="Arial Narrow" w:hAnsi="Arial Narrow"/>
          </w:rPr>
          <w:t xml:space="preserve"> 10G, </w:t>
        </w:r>
      </w:ins>
    </w:p>
    <w:p w14:paraId="53686E81" w14:textId="77777777" w:rsidR="00921321" w:rsidRDefault="00921321" w:rsidP="00921321">
      <w:pPr>
        <w:pStyle w:val="Akapitzlist"/>
        <w:ind w:left="4251" w:firstLine="427"/>
        <w:jc w:val="both"/>
        <w:rPr>
          <w:ins w:id="7" w:author="Świderski, Jakub" w:date="2024-11-11T16:32:00Z" w16du:dateUtc="2024-11-11T15:32:00Z"/>
          <w:rFonts w:ascii="Arial Narrow" w:hAnsi="Arial Narrow"/>
        </w:rPr>
      </w:pPr>
      <w:ins w:id="8" w:author="Świderski, Jakub" w:date="2024-11-11T16:32:00Z" w16du:dateUtc="2024-11-11T15:32:00Z">
        <w:r w:rsidRPr="00781ED9">
          <w:rPr>
            <w:rFonts w:ascii="Arial Narrow" w:hAnsi="Arial Narrow"/>
          </w:rPr>
          <w:t xml:space="preserve">61-052 Poznań, </w:t>
        </w:r>
      </w:ins>
    </w:p>
    <w:p w14:paraId="1D8ACBEC" w14:textId="543EBEF6" w:rsidR="004E2AC8" w:rsidRPr="004E2AC8" w:rsidDel="00921321" w:rsidRDefault="004E2AC8" w:rsidP="004E2AC8">
      <w:pPr>
        <w:pStyle w:val="Akapitzlist"/>
        <w:numPr>
          <w:ilvl w:val="0"/>
          <w:numId w:val="27"/>
        </w:numPr>
        <w:spacing w:line="276" w:lineRule="auto"/>
        <w:ind w:left="4678"/>
        <w:rPr>
          <w:ins w:id="9" w:author="Roman Michniewicz" w:date="2024-11-08T11:15:00Z" w16du:dateUtc="2024-11-08T10:15:00Z"/>
          <w:del w:id="10" w:author="Świderski, Jakub" w:date="2024-11-11T16:32:00Z" w16du:dateUtc="2024-11-11T15:32:00Z"/>
          <w:rFonts w:ascii="Arial Narrow" w:hAnsi="Arial Narrow"/>
          <w:b/>
          <w:sz w:val="28"/>
          <w:szCs w:val="28"/>
          <w:highlight w:val="yellow"/>
        </w:rPr>
      </w:pPr>
      <w:ins w:id="11" w:author="Roman Michniewicz" w:date="2024-11-08T11:15:00Z" w16du:dateUtc="2024-11-08T10:15:00Z">
        <w:del w:id="12" w:author="Świderski, Jakub" w:date="2024-11-11T16:32:00Z" w16du:dateUtc="2024-11-11T15:32:00Z">
          <w:r w:rsidRPr="004E2AC8" w:rsidDel="00921321">
            <w:rPr>
              <w:rFonts w:ascii="Arial Narrow" w:hAnsi="Arial Narrow"/>
              <w:b/>
              <w:sz w:val="28"/>
              <w:szCs w:val="28"/>
              <w:highlight w:val="yellow"/>
            </w:rPr>
            <w:delText>ZRK DOM ……..</w:delText>
          </w:r>
        </w:del>
      </w:ins>
    </w:p>
    <w:p w14:paraId="16E191C9" w14:textId="77777777" w:rsidR="004E2AC8" w:rsidRPr="004E2AC8" w:rsidRDefault="004E2AC8" w:rsidP="004E2AC8">
      <w:pPr>
        <w:spacing w:line="276" w:lineRule="auto"/>
        <w:ind w:left="4678"/>
        <w:rPr>
          <w:rFonts w:ascii="Arial Narrow" w:hAnsi="Arial Narrow"/>
          <w:bCs/>
          <w:sz w:val="28"/>
          <w:szCs w:val="28"/>
        </w:rPr>
      </w:pPr>
    </w:p>
    <w:p w14:paraId="627CA442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</w:p>
    <w:p w14:paraId="62B662AC" w14:textId="28288A5F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Nr postępowania zakupowego</w:t>
      </w:r>
      <w:r w:rsidRPr="000C0097">
        <w:rPr>
          <w:rFonts w:ascii="Arial Narrow" w:hAnsi="Arial Narrow"/>
        </w:rPr>
        <w:t xml:space="preserve">: </w:t>
      </w:r>
      <w:r w:rsidR="0089744D" w:rsidRPr="00CC6B43">
        <w:rPr>
          <w:rFonts w:ascii="Arial Narrow" w:hAnsi="Arial Narrow" w:cs="Arial"/>
          <w:b/>
          <w:bCs/>
        </w:rPr>
        <w:t>LK201/0</w:t>
      </w:r>
      <w:r w:rsidR="00847690">
        <w:rPr>
          <w:rFonts w:ascii="Arial Narrow" w:hAnsi="Arial Narrow" w:cs="Arial"/>
          <w:b/>
          <w:bCs/>
        </w:rPr>
        <w:t>01</w:t>
      </w:r>
      <w:r w:rsidR="0089744D" w:rsidRPr="00CC6B43">
        <w:rPr>
          <w:rFonts w:ascii="Arial Narrow" w:hAnsi="Arial Narrow" w:cs="Arial"/>
          <w:b/>
          <w:bCs/>
        </w:rPr>
        <w:t>/2024</w:t>
      </w:r>
    </w:p>
    <w:p w14:paraId="09F45381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</w:p>
    <w:p w14:paraId="7D34285E" w14:textId="77777777" w:rsidR="006F4462" w:rsidRPr="00AA507E" w:rsidRDefault="006F4462" w:rsidP="006F4462">
      <w:pPr>
        <w:spacing w:line="276" w:lineRule="auto"/>
        <w:jc w:val="center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OŚWIADCZENIE O SPEŁNIENIU WARUNKÓW</w:t>
      </w:r>
    </w:p>
    <w:p w14:paraId="54FD9A4E" w14:textId="77777777" w:rsidR="006F4462" w:rsidRPr="00AA507E" w:rsidRDefault="006F4462" w:rsidP="006F4462">
      <w:pPr>
        <w:spacing w:line="276" w:lineRule="auto"/>
        <w:jc w:val="center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UDZIAŁU W POSTĘPOWANIU ZAKUPOWYM</w:t>
      </w:r>
    </w:p>
    <w:p w14:paraId="20157B6E" w14:textId="77777777" w:rsidR="006F4462" w:rsidRDefault="006F4462" w:rsidP="006F4462">
      <w:pPr>
        <w:spacing w:line="276" w:lineRule="auto"/>
        <w:ind w:firstLine="708"/>
        <w:jc w:val="both"/>
        <w:rPr>
          <w:rFonts w:ascii="Arial Narrow" w:hAnsi="Arial Narrow"/>
        </w:rPr>
      </w:pPr>
    </w:p>
    <w:p w14:paraId="525F8A35" w14:textId="6F9029DF" w:rsidR="002075F5" w:rsidRPr="002075F5" w:rsidRDefault="006F4462" w:rsidP="002075F5">
      <w:pPr>
        <w:spacing w:line="276" w:lineRule="auto"/>
        <w:ind w:firstLine="708"/>
        <w:jc w:val="both"/>
        <w:rPr>
          <w:rFonts w:ascii="Arial Narrow" w:hAnsi="Arial Narrow"/>
          <w:b/>
          <w:bCs/>
        </w:rPr>
      </w:pPr>
      <w:r w:rsidRPr="00AA507E">
        <w:rPr>
          <w:rFonts w:ascii="Arial Narrow" w:hAnsi="Arial Narrow"/>
        </w:rPr>
        <w:t xml:space="preserve">W związku ze złożeniem oferty na wykonanie zamówienia w postępowaniu zakupowym prowadzonym przez zamawiającego, niniejszym oświadczamy, że Wykonawca spełnia warunki udziału w postępowaniu zakupowym określone w pkt 7.1. </w:t>
      </w:r>
      <w:r w:rsidR="00306C4B">
        <w:rPr>
          <w:rFonts w:ascii="Arial Narrow" w:hAnsi="Arial Narrow"/>
        </w:rPr>
        <w:t xml:space="preserve">Specyfikacji Warunków Zamówienia. </w:t>
      </w:r>
    </w:p>
    <w:p w14:paraId="6398B0BB" w14:textId="77777777" w:rsidR="002075F5" w:rsidRPr="00AA507E" w:rsidRDefault="002075F5" w:rsidP="006F4462">
      <w:pPr>
        <w:spacing w:line="276" w:lineRule="auto"/>
        <w:ind w:firstLine="708"/>
        <w:jc w:val="both"/>
        <w:rPr>
          <w:rFonts w:ascii="Arial Narrow" w:hAnsi="Arial Narrow"/>
        </w:rPr>
      </w:pPr>
    </w:p>
    <w:p w14:paraId="1B33224D" w14:textId="371DCE9D" w:rsidR="006F4462" w:rsidRDefault="006F4462" w:rsidP="006F4462">
      <w:pPr>
        <w:spacing w:line="276" w:lineRule="auto"/>
        <w:jc w:val="both"/>
        <w:rPr>
          <w:rFonts w:ascii="Arial Narrow" w:hAnsi="Arial Narrow"/>
        </w:rPr>
      </w:pPr>
    </w:p>
    <w:p w14:paraId="0D8C256B" w14:textId="77777777" w:rsidR="000C0097" w:rsidRPr="00AA507E" w:rsidRDefault="000C0097" w:rsidP="006F4462">
      <w:pPr>
        <w:spacing w:line="276" w:lineRule="auto"/>
        <w:jc w:val="both"/>
        <w:rPr>
          <w:rFonts w:ascii="Arial Narrow" w:hAnsi="Arial Narrow"/>
        </w:rPr>
      </w:pPr>
    </w:p>
    <w:p w14:paraId="13B7AE88" w14:textId="77777777" w:rsidR="006F4462" w:rsidRPr="00AA507E" w:rsidRDefault="006F4462" w:rsidP="006F4462">
      <w:pPr>
        <w:spacing w:line="276" w:lineRule="auto"/>
        <w:jc w:val="both"/>
        <w:rPr>
          <w:rFonts w:ascii="Arial Narrow" w:hAnsi="Arial Narrow"/>
        </w:rPr>
      </w:pPr>
    </w:p>
    <w:p w14:paraId="08AF409F" w14:textId="77777777" w:rsidR="006F4462" w:rsidRPr="00AA507E" w:rsidRDefault="006F4462" w:rsidP="006F4462">
      <w:pPr>
        <w:spacing w:line="276" w:lineRule="auto"/>
        <w:ind w:left="4253"/>
        <w:jc w:val="center"/>
        <w:rPr>
          <w:rFonts w:ascii="Arial Narrow" w:hAnsi="Arial Narrow"/>
        </w:rPr>
      </w:pPr>
      <w:r w:rsidRPr="00AA507E">
        <w:rPr>
          <w:rFonts w:ascii="Arial Narrow" w:hAnsi="Arial Narrow"/>
        </w:rPr>
        <w:t>…………….</w:t>
      </w:r>
    </w:p>
    <w:p w14:paraId="464EC37E" w14:textId="77777777" w:rsidR="006F4462" w:rsidRPr="00AA507E" w:rsidRDefault="006F4462" w:rsidP="006F4462">
      <w:pPr>
        <w:spacing w:line="276" w:lineRule="auto"/>
        <w:ind w:left="4253"/>
        <w:jc w:val="center"/>
        <w:rPr>
          <w:rFonts w:ascii="Arial Narrow" w:hAnsi="Arial Narrow"/>
        </w:rPr>
      </w:pPr>
      <w:r w:rsidRPr="00AA507E">
        <w:rPr>
          <w:rFonts w:ascii="Arial Narrow" w:hAnsi="Arial Narrow"/>
        </w:rPr>
        <w:t>podpis</w:t>
      </w:r>
    </w:p>
    <w:p w14:paraId="52D1FFAF" w14:textId="5D4AD150" w:rsidR="006F4462" w:rsidRPr="00E4071C" w:rsidRDefault="006F4462" w:rsidP="006F4462">
      <w:pPr>
        <w:spacing w:line="276" w:lineRule="auto"/>
        <w:rPr>
          <w:rFonts w:ascii="Arial Narrow" w:hAnsi="Arial Narrow"/>
        </w:rPr>
      </w:pPr>
    </w:p>
    <w:sectPr w:rsidR="006F4462" w:rsidRPr="00E4071C" w:rsidSect="00E4071C">
      <w:footerReference w:type="default" r:id="rId8"/>
      <w:headerReference w:type="first" r:id="rId9"/>
      <w:pgSz w:w="11906" w:h="16838" w:code="9"/>
      <w:pgMar w:top="1418" w:right="1134" w:bottom="1134" w:left="1276" w:header="170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16F8F0" w14:textId="77777777" w:rsidR="002B4924" w:rsidRDefault="002B4924" w:rsidP="00793B82">
      <w:r>
        <w:separator/>
      </w:r>
    </w:p>
  </w:endnote>
  <w:endnote w:type="continuationSeparator" w:id="0">
    <w:p w14:paraId="3E1DD32E" w14:textId="77777777" w:rsidR="002B4924" w:rsidRDefault="002B4924" w:rsidP="00793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1764497"/>
      <w:docPartObj>
        <w:docPartGallery w:val="Page Numbers (Bottom of Page)"/>
        <w:docPartUnique/>
      </w:docPartObj>
    </w:sdtPr>
    <w:sdtEndPr/>
    <w:sdtContent>
      <w:p w14:paraId="74FCB9BD" w14:textId="7F124724" w:rsidR="00C8540D" w:rsidRPr="00563404" w:rsidRDefault="00C8540D" w:rsidP="00563404">
        <w:pPr>
          <w:pStyle w:val="Stopka"/>
          <w:jc w:val="center"/>
        </w:pPr>
        <w:r w:rsidRPr="00563404">
          <w:fldChar w:fldCharType="begin"/>
        </w:r>
        <w:r w:rsidRPr="00563404">
          <w:instrText>PAGE   \* MERGEFORMAT</w:instrText>
        </w:r>
        <w:r w:rsidRPr="00563404">
          <w:fldChar w:fldCharType="separate"/>
        </w:r>
        <w:r>
          <w:rPr>
            <w:noProof/>
          </w:rPr>
          <w:t>2</w:t>
        </w:r>
        <w:r w:rsidRPr="00563404">
          <w:fldChar w:fldCharType="end"/>
        </w:r>
      </w:p>
    </w:sdtContent>
  </w:sdt>
  <w:p w14:paraId="764C771E" w14:textId="77777777" w:rsidR="00C8540D" w:rsidRDefault="00C8540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F07CD8" w14:textId="77777777" w:rsidR="002B4924" w:rsidRDefault="002B4924" w:rsidP="00793B82">
      <w:r>
        <w:separator/>
      </w:r>
    </w:p>
  </w:footnote>
  <w:footnote w:type="continuationSeparator" w:id="0">
    <w:p w14:paraId="2B307C81" w14:textId="77777777" w:rsidR="002B4924" w:rsidRDefault="002B4924" w:rsidP="00793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F40F1" w14:textId="77777777" w:rsidR="00C8540D" w:rsidRPr="00563404" w:rsidRDefault="00C8540D" w:rsidP="00563404">
    <w:pPr>
      <w:pStyle w:val="Nagwek"/>
      <w:tabs>
        <w:tab w:val="clear" w:pos="4536"/>
        <w:tab w:val="clear" w:pos="9072"/>
      </w:tabs>
      <w:ind w:left="-1134" w:right="-850"/>
      <w:rPr>
        <w:color w:val="17255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538F3"/>
    <w:multiLevelType w:val="hybridMultilevel"/>
    <w:tmpl w:val="DEEEFFBC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027B4F1C"/>
    <w:multiLevelType w:val="hybridMultilevel"/>
    <w:tmpl w:val="4E60296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4A5512D"/>
    <w:multiLevelType w:val="hybridMultilevel"/>
    <w:tmpl w:val="A6F23908"/>
    <w:lvl w:ilvl="0" w:tplc="04150017">
      <w:start w:val="1"/>
      <w:numFmt w:val="lowerLetter"/>
      <w:lvlText w:val="%1)"/>
      <w:lvlJc w:val="left"/>
      <w:pPr>
        <w:tabs>
          <w:tab w:val="num" w:pos="3270"/>
        </w:tabs>
        <w:ind w:left="327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3990"/>
        </w:tabs>
        <w:ind w:left="39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710"/>
        </w:tabs>
        <w:ind w:left="47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30"/>
        </w:tabs>
        <w:ind w:left="54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50"/>
        </w:tabs>
        <w:ind w:left="61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70"/>
        </w:tabs>
        <w:ind w:left="68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90"/>
        </w:tabs>
        <w:ind w:left="75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310"/>
        </w:tabs>
        <w:ind w:left="83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30"/>
        </w:tabs>
        <w:ind w:left="9030" w:hanging="180"/>
      </w:pPr>
    </w:lvl>
  </w:abstractNum>
  <w:abstractNum w:abstractNumId="3" w15:restartNumberingAfterBreak="0">
    <w:nsid w:val="0F85196C"/>
    <w:multiLevelType w:val="hybridMultilevel"/>
    <w:tmpl w:val="DEC82490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16038DB"/>
    <w:multiLevelType w:val="multilevel"/>
    <w:tmpl w:val="B7B632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952E5D"/>
    <w:multiLevelType w:val="hybridMultilevel"/>
    <w:tmpl w:val="7E0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F083D"/>
    <w:multiLevelType w:val="hybridMultilevel"/>
    <w:tmpl w:val="09A2CD50"/>
    <w:lvl w:ilvl="0" w:tplc="FE386FA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1EA5588"/>
    <w:multiLevelType w:val="hybridMultilevel"/>
    <w:tmpl w:val="5560B816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5224633"/>
    <w:multiLevelType w:val="hybridMultilevel"/>
    <w:tmpl w:val="3C6C79C6"/>
    <w:lvl w:ilvl="0" w:tplc="1F9E38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D165E"/>
    <w:multiLevelType w:val="hybridMultilevel"/>
    <w:tmpl w:val="88B644C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8B90B59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C16F3"/>
    <w:multiLevelType w:val="hybridMultilevel"/>
    <w:tmpl w:val="76481BEA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C9B6BA5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E0C7D"/>
    <w:multiLevelType w:val="hybridMultilevel"/>
    <w:tmpl w:val="80584B5A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32385D04"/>
    <w:multiLevelType w:val="multilevel"/>
    <w:tmpl w:val="48D2F008"/>
    <w:lvl w:ilvl="0">
      <w:start w:val="80"/>
      <w:numFmt w:val="decimal"/>
      <w:lvlText w:val="%1"/>
      <w:lvlJc w:val="left"/>
      <w:pPr>
        <w:ind w:left="732" w:hanging="732"/>
      </w:pPr>
      <w:rPr>
        <w:rFonts w:hint="default"/>
      </w:rPr>
    </w:lvl>
    <w:lvl w:ilvl="1">
      <w:start w:val="51"/>
      <w:numFmt w:val="decimalZero"/>
      <w:lvlText w:val="%1-%2"/>
      <w:lvlJc w:val="left"/>
      <w:pPr>
        <w:ind w:left="5410" w:hanging="73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088" w:hanging="732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4766" w:hanging="732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979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483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950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3099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6312" w:hanging="1800"/>
      </w:pPr>
      <w:rPr>
        <w:rFonts w:hint="default"/>
      </w:rPr>
    </w:lvl>
  </w:abstractNum>
  <w:abstractNum w:abstractNumId="15" w15:restartNumberingAfterBreak="0">
    <w:nsid w:val="396E7C78"/>
    <w:multiLevelType w:val="hybridMultilevel"/>
    <w:tmpl w:val="0C021B04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0942A27"/>
    <w:multiLevelType w:val="hybridMultilevel"/>
    <w:tmpl w:val="73284DC6"/>
    <w:lvl w:ilvl="0" w:tplc="04150011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451045E4"/>
    <w:multiLevelType w:val="hybridMultilevel"/>
    <w:tmpl w:val="FE56D3D6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45FA5407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E47D1D"/>
    <w:multiLevelType w:val="hybridMultilevel"/>
    <w:tmpl w:val="1292D47C"/>
    <w:lvl w:ilvl="0" w:tplc="8F9CFA18">
      <w:start w:val="1"/>
      <w:numFmt w:val="decimal"/>
      <w:lvlText w:val="%1."/>
      <w:lvlJc w:val="left"/>
      <w:pPr>
        <w:ind w:left="50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758" w:hanging="360"/>
      </w:pPr>
    </w:lvl>
    <w:lvl w:ilvl="2" w:tplc="0415001B" w:tentative="1">
      <w:start w:val="1"/>
      <w:numFmt w:val="lowerRoman"/>
      <w:lvlText w:val="%3."/>
      <w:lvlJc w:val="right"/>
      <w:pPr>
        <w:ind w:left="6478" w:hanging="180"/>
      </w:pPr>
    </w:lvl>
    <w:lvl w:ilvl="3" w:tplc="0415000F" w:tentative="1">
      <w:start w:val="1"/>
      <w:numFmt w:val="decimal"/>
      <w:lvlText w:val="%4."/>
      <w:lvlJc w:val="left"/>
      <w:pPr>
        <w:ind w:left="7198" w:hanging="360"/>
      </w:pPr>
    </w:lvl>
    <w:lvl w:ilvl="4" w:tplc="04150019" w:tentative="1">
      <w:start w:val="1"/>
      <w:numFmt w:val="lowerLetter"/>
      <w:lvlText w:val="%5."/>
      <w:lvlJc w:val="left"/>
      <w:pPr>
        <w:ind w:left="7918" w:hanging="360"/>
      </w:pPr>
    </w:lvl>
    <w:lvl w:ilvl="5" w:tplc="0415001B" w:tentative="1">
      <w:start w:val="1"/>
      <w:numFmt w:val="lowerRoman"/>
      <w:lvlText w:val="%6."/>
      <w:lvlJc w:val="right"/>
      <w:pPr>
        <w:ind w:left="8638" w:hanging="180"/>
      </w:pPr>
    </w:lvl>
    <w:lvl w:ilvl="6" w:tplc="0415000F" w:tentative="1">
      <w:start w:val="1"/>
      <w:numFmt w:val="decimal"/>
      <w:lvlText w:val="%7."/>
      <w:lvlJc w:val="left"/>
      <w:pPr>
        <w:ind w:left="9358" w:hanging="360"/>
      </w:pPr>
    </w:lvl>
    <w:lvl w:ilvl="7" w:tplc="04150019" w:tentative="1">
      <w:start w:val="1"/>
      <w:numFmt w:val="lowerLetter"/>
      <w:lvlText w:val="%8."/>
      <w:lvlJc w:val="left"/>
      <w:pPr>
        <w:ind w:left="10078" w:hanging="360"/>
      </w:pPr>
    </w:lvl>
    <w:lvl w:ilvl="8" w:tplc="0415001B" w:tentative="1">
      <w:start w:val="1"/>
      <w:numFmt w:val="lowerRoman"/>
      <w:lvlText w:val="%9."/>
      <w:lvlJc w:val="right"/>
      <w:pPr>
        <w:ind w:left="10798" w:hanging="180"/>
      </w:pPr>
    </w:lvl>
  </w:abstractNum>
  <w:abstractNum w:abstractNumId="20" w15:restartNumberingAfterBreak="0">
    <w:nsid w:val="5862721C"/>
    <w:multiLevelType w:val="hybridMultilevel"/>
    <w:tmpl w:val="52A8743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30356F"/>
    <w:multiLevelType w:val="hybridMultilevel"/>
    <w:tmpl w:val="CA16643A"/>
    <w:lvl w:ilvl="0" w:tplc="3788C50A">
      <w:start w:val="1"/>
      <w:numFmt w:val="decimal"/>
      <w:lvlText w:val="%1."/>
      <w:lvlJc w:val="left"/>
      <w:pPr>
        <w:ind w:left="50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758" w:hanging="360"/>
      </w:pPr>
    </w:lvl>
    <w:lvl w:ilvl="2" w:tplc="0415001B" w:tentative="1">
      <w:start w:val="1"/>
      <w:numFmt w:val="lowerRoman"/>
      <w:lvlText w:val="%3."/>
      <w:lvlJc w:val="right"/>
      <w:pPr>
        <w:ind w:left="6478" w:hanging="180"/>
      </w:pPr>
    </w:lvl>
    <w:lvl w:ilvl="3" w:tplc="0415000F" w:tentative="1">
      <w:start w:val="1"/>
      <w:numFmt w:val="decimal"/>
      <w:lvlText w:val="%4."/>
      <w:lvlJc w:val="left"/>
      <w:pPr>
        <w:ind w:left="7198" w:hanging="360"/>
      </w:pPr>
    </w:lvl>
    <w:lvl w:ilvl="4" w:tplc="04150019" w:tentative="1">
      <w:start w:val="1"/>
      <w:numFmt w:val="lowerLetter"/>
      <w:lvlText w:val="%5."/>
      <w:lvlJc w:val="left"/>
      <w:pPr>
        <w:ind w:left="7918" w:hanging="360"/>
      </w:pPr>
    </w:lvl>
    <w:lvl w:ilvl="5" w:tplc="0415001B" w:tentative="1">
      <w:start w:val="1"/>
      <w:numFmt w:val="lowerRoman"/>
      <w:lvlText w:val="%6."/>
      <w:lvlJc w:val="right"/>
      <w:pPr>
        <w:ind w:left="8638" w:hanging="180"/>
      </w:pPr>
    </w:lvl>
    <w:lvl w:ilvl="6" w:tplc="0415000F" w:tentative="1">
      <w:start w:val="1"/>
      <w:numFmt w:val="decimal"/>
      <w:lvlText w:val="%7."/>
      <w:lvlJc w:val="left"/>
      <w:pPr>
        <w:ind w:left="9358" w:hanging="360"/>
      </w:pPr>
    </w:lvl>
    <w:lvl w:ilvl="7" w:tplc="04150019" w:tentative="1">
      <w:start w:val="1"/>
      <w:numFmt w:val="lowerLetter"/>
      <w:lvlText w:val="%8."/>
      <w:lvlJc w:val="left"/>
      <w:pPr>
        <w:ind w:left="10078" w:hanging="360"/>
      </w:pPr>
    </w:lvl>
    <w:lvl w:ilvl="8" w:tplc="0415001B" w:tentative="1">
      <w:start w:val="1"/>
      <w:numFmt w:val="lowerRoman"/>
      <w:lvlText w:val="%9."/>
      <w:lvlJc w:val="right"/>
      <w:pPr>
        <w:ind w:left="10798" w:hanging="180"/>
      </w:pPr>
    </w:lvl>
  </w:abstractNum>
  <w:abstractNum w:abstractNumId="22" w15:restartNumberingAfterBreak="0">
    <w:nsid w:val="6BAF59BF"/>
    <w:multiLevelType w:val="hybridMultilevel"/>
    <w:tmpl w:val="39CA7862"/>
    <w:lvl w:ilvl="0" w:tplc="ED5CA99A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70E678FF"/>
    <w:multiLevelType w:val="hybridMultilevel"/>
    <w:tmpl w:val="C0E6CE5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2C5616"/>
    <w:multiLevelType w:val="hybridMultilevel"/>
    <w:tmpl w:val="650AB5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27C4739"/>
    <w:multiLevelType w:val="hybridMultilevel"/>
    <w:tmpl w:val="DA2A102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C963D8"/>
    <w:multiLevelType w:val="hybridMultilevel"/>
    <w:tmpl w:val="16DA205E"/>
    <w:lvl w:ilvl="0" w:tplc="484CF4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ED0848"/>
    <w:multiLevelType w:val="hybridMultilevel"/>
    <w:tmpl w:val="36941F78"/>
    <w:lvl w:ilvl="0" w:tplc="3FC038B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A5A10FE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2364578">
    <w:abstractNumId w:val="26"/>
  </w:num>
  <w:num w:numId="2" w16cid:durableId="1386872860">
    <w:abstractNumId w:val="4"/>
  </w:num>
  <w:num w:numId="3" w16cid:durableId="919095967">
    <w:abstractNumId w:val="3"/>
  </w:num>
  <w:num w:numId="4" w16cid:durableId="101532253">
    <w:abstractNumId w:val="16"/>
  </w:num>
  <w:num w:numId="5" w16cid:durableId="95637408">
    <w:abstractNumId w:val="24"/>
  </w:num>
  <w:num w:numId="6" w16cid:durableId="1718358075">
    <w:abstractNumId w:val="20"/>
  </w:num>
  <w:num w:numId="7" w16cid:durableId="440731728">
    <w:abstractNumId w:val="2"/>
  </w:num>
  <w:num w:numId="8" w16cid:durableId="191188669">
    <w:abstractNumId w:val="23"/>
  </w:num>
  <w:num w:numId="9" w16cid:durableId="1327779670">
    <w:abstractNumId w:val="25"/>
  </w:num>
  <w:num w:numId="10" w16cid:durableId="1888446454">
    <w:abstractNumId w:val="11"/>
  </w:num>
  <w:num w:numId="11" w16cid:durableId="1118184291">
    <w:abstractNumId w:val="15"/>
  </w:num>
  <w:num w:numId="12" w16cid:durableId="94790779">
    <w:abstractNumId w:val="7"/>
  </w:num>
  <w:num w:numId="13" w16cid:durableId="1837184352">
    <w:abstractNumId w:val="13"/>
  </w:num>
  <w:num w:numId="14" w16cid:durableId="996113208">
    <w:abstractNumId w:val="17"/>
  </w:num>
  <w:num w:numId="15" w16cid:durableId="2059208851">
    <w:abstractNumId w:val="22"/>
  </w:num>
  <w:num w:numId="16" w16cid:durableId="1653096879">
    <w:abstractNumId w:val="0"/>
  </w:num>
  <w:num w:numId="17" w16cid:durableId="882670972">
    <w:abstractNumId w:val="8"/>
  </w:num>
  <w:num w:numId="18" w16cid:durableId="4094232">
    <w:abstractNumId w:val="10"/>
  </w:num>
  <w:num w:numId="19" w16cid:durableId="716588100">
    <w:abstractNumId w:val="5"/>
  </w:num>
  <w:num w:numId="20" w16cid:durableId="1704091611">
    <w:abstractNumId w:val="12"/>
  </w:num>
  <w:num w:numId="21" w16cid:durableId="1822577663">
    <w:abstractNumId w:val="28"/>
  </w:num>
  <w:num w:numId="22" w16cid:durableId="1365180735">
    <w:abstractNumId w:val="18"/>
  </w:num>
  <w:num w:numId="23" w16cid:durableId="197336588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30829841">
    <w:abstractNumId w:val="1"/>
  </w:num>
  <w:num w:numId="25" w16cid:durableId="797181295">
    <w:abstractNumId w:val="6"/>
  </w:num>
  <w:num w:numId="26" w16cid:durableId="1408189877">
    <w:abstractNumId w:val="9"/>
  </w:num>
  <w:num w:numId="27" w16cid:durableId="1527251801">
    <w:abstractNumId w:val="21"/>
  </w:num>
  <w:num w:numId="28" w16cid:durableId="2086409873">
    <w:abstractNumId w:val="14"/>
  </w:num>
  <w:num w:numId="29" w16cid:durableId="988553573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Roman Michniewicz">
    <w15:presenceInfo w15:providerId="None" w15:userId="Roman Michniewicz"/>
  </w15:person>
  <w15:person w15:author="Świderski, Jakub">
    <w15:presenceInfo w15:providerId="AD" w15:userId="S::jswiderski@ppmt.pl::ff65ec3b-c789-43c4-8dc6-f501453b93c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markup="0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C95"/>
    <w:rsid w:val="0002559E"/>
    <w:rsid w:val="00065A16"/>
    <w:rsid w:val="000760A7"/>
    <w:rsid w:val="00085D49"/>
    <w:rsid w:val="000C0097"/>
    <w:rsid w:val="000C2C00"/>
    <w:rsid w:val="000C4A03"/>
    <w:rsid w:val="000E02E8"/>
    <w:rsid w:val="000E1EEE"/>
    <w:rsid w:val="000E3B2D"/>
    <w:rsid w:val="0010118D"/>
    <w:rsid w:val="001047A6"/>
    <w:rsid w:val="00113C34"/>
    <w:rsid w:val="00125C1A"/>
    <w:rsid w:val="00131417"/>
    <w:rsid w:val="00141529"/>
    <w:rsid w:val="001747A4"/>
    <w:rsid w:val="001C6285"/>
    <w:rsid w:val="001C6425"/>
    <w:rsid w:val="001D4B52"/>
    <w:rsid w:val="001D6981"/>
    <w:rsid w:val="002064B5"/>
    <w:rsid w:val="002075F5"/>
    <w:rsid w:val="00212A8F"/>
    <w:rsid w:val="00235BDA"/>
    <w:rsid w:val="002472DE"/>
    <w:rsid w:val="00250798"/>
    <w:rsid w:val="00261721"/>
    <w:rsid w:val="002B4924"/>
    <w:rsid w:val="002C6DAA"/>
    <w:rsid w:val="00303E14"/>
    <w:rsid w:val="00306C4B"/>
    <w:rsid w:val="003310E3"/>
    <w:rsid w:val="00341653"/>
    <w:rsid w:val="00341661"/>
    <w:rsid w:val="00344B80"/>
    <w:rsid w:val="003668E5"/>
    <w:rsid w:val="00367B14"/>
    <w:rsid w:val="00384947"/>
    <w:rsid w:val="003E3C95"/>
    <w:rsid w:val="003E5A4C"/>
    <w:rsid w:val="003F126C"/>
    <w:rsid w:val="003F27F0"/>
    <w:rsid w:val="003F6E1F"/>
    <w:rsid w:val="00435467"/>
    <w:rsid w:val="00463F86"/>
    <w:rsid w:val="004645E7"/>
    <w:rsid w:val="0048279A"/>
    <w:rsid w:val="004C2140"/>
    <w:rsid w:val="004E01F6"/>
    <w:rsid w:val="004E0243"/>
    <w:rsid w:val="004E0379"/>
    <w:rsid w:val="004E2AC8"/>
    <w:rsid w:val="00500C01"/>
    <w:rsid w:val="00514DC1"/>
    <w:rsid w:val="00521905"/>
    <w:rsid w:val="00532502"/>
    <w:rsid w:val="00541522"/>
    <w:rsid w:val="00550078"/>
    <w:rsid w:val="00563404"/>
    <w:rsid w:val="005A4E17"/>
    <w:rsid w:val="005C6E62"/>
    <w:rsid w:val="005E10F2"/>
    <w:rsid w:val="005F6E3F"/>
    <w:rsid w:val="00605738"/>
    <w:rsid w:val="00605887"/>
    <w:rsid w:val="00630E88"/>
    <w:rsid w:val="0064303C"/>
    <w:rsid w:val="0065467E"/>
    <w:rsid w:val="006618B3"/>
    <w:rsid w:val="00671A3A"/>
    <w:rsid w:val="00695D17"/>
    <w:rsid w:val="006A6BDD"/>
    <w:rsid w:val="006C031D"/>
    <w:rsid w:val="006D3A50"/>
    <w:rsid w:val="006E30F6"/>
    <w:rsid w:val="006F4462"/>
    <w:rsid w:val="006F794D"/>
    <w:rsid w:val="00706C18"/>
    <w:rsid w:val="00740D49"/>
    <w:rsid w:val="00752755"/>
    <w:rsid w:val="007859E5"/>
    <w:rsid w:val="00793B82"/>
    <w:rsid w:val="007A6BF4"/>
    <w:rsid w:val="007D17FD"/>
    <w:rsid w:val="007D5337"/>
    <w:rsid w:val="007F1CE7"/>
    <w:rsid w:val="008100D2"/>
    <w:rsid w:val="008219D2"/>
    <w:rsid w:val="00824D1C"/>
    <w:rsid w:val="00847690"/>
    <w:rsid w:val="00860C42"/>
    <w:rsid w:val="00866BE3"/>
    <w:rsid w:val="008715C4"/>
    <w:rsid w:val="00882A6F"/>
    <w:rsid w:val="00883099"/>
    <w:rsid w:val="00887BE3"/>
    <w:rsid w:val="008945CD"/>
    <w:rsid w:val="0089744D"/>
    <w:rsid w:val="008A0FE8"/>
    <w:rsid w:val="008E3608"/>
    <w:rsid w:val="008F5BEE"/>
    <w:rsid w:val="008F7A21"/>
    <w:rsid w:val="0090174E"/>
    <w:rsid w:val="00915B50"/>
    <w:rsid w:val="00920C63"/>
    <w:rsid w:val="00921321"/>
    <w:rsid w:val="00946012"/>
    <w:rsid w:val="00975E3E"/>
    <w:rsid w:val="0098303B"/>
    <w:rsid w:val="009A0105"/>
    <w:rsid w:val="009C108A"/>
    <w:rsid w:val="009D5B85"/>
    <w:rsid w:val="009F3F81"/>
    <w:rsid w:val="00A06DC2"/>
    <w:rsid w:val="00A10729"/>
    <w:rsid w:val="00A20AA1"/>
    <w:rsid w:val="00A20F15"/>
    <w:rsid w:val="00A3254A"/>
    <w:rsid w:val="00A364E3"/>
    <w:rsid w:val="00A425EA"/>
    <w:rsid w:val="00A57DED"/>
    <w:rsid w:val="00A655DD"/>
    <w:rsid w:val="00A80C5F"/>
    <w:rsid w:val="00AC25C7"/>
    <w:rsid w:val="00AD34AD"/>
    <w:rsid w:val="00AE08B3"/>
    <w:rsid w:val="00AE1A19"/>
    <w:rsid w:val="00B05F76"/>
    <w:rsid w:val="00B133A0"/>
    <w:rsid w:val="00B45078"/>
    <w:rsid w:val="00B65268"/>
    <w:rsid w:val="00B6753E"/>
    <w:rsid w:val="00B911CE"/>
    <w:rsid w:val="00BE0E57"/>
    <w:rsid w:val="00C04BB2"/>
    <w:rsid w:val="00C2140C"/>
    <w:rsid w:val="00C36892"/>
    <w:rsid w:val="00C417B9"/>
    <w:rsid w:val="00C46F7D"/>
    <w:rsid w:val="00C67773"/>
    <w:rsid w:val="00C82020"/>
    <w:rsid w:val="00C8540D"/>
    <w:rsid w:val="00CA3B8A"/>
    <w:rsid w:val="00CA4003"/>
    <w:rsid w:val="00CD0463"/>
    <w:rsid w:val="00CD1C6C"/>
    <w:rsid w:val="00CD2723"/>
    <w:rsid w:val="00CF75BE"/>
    <w:rsid w:val="00D029C6"/>
    <w:rsid w:val="00D238B8"/>
    <w:rsid w:val="00D26A99"/>
    <w:rsid w:val="00DB01EC"/>
    <w:rsid w:val="00DD5FB5"/>
    <w:rsid w:val="00DE3D8A"/>
    <w:rsid w:val="00E10F99"/>
    <w:rsid w:val="00E3343B"/>
    <w:rsid w:val="00E4071C"/>
    <w:rsid w:val="00E644F7"/>
    <w:rsid w:val="00E8352F"/>
    <w:rsid w:val="00ED4961"/>
    <w:rsid w:val="00EE413B"/>
    <w:rsid w:val="00EE4D92"/>
    <w:rsid w:val="00F0256C"/>
    <w:rsid w:val="00F037BF"/>
    <w:rsid w:val="00F15B31"/>
    <w:rsid w:val="00F17FDD"/>
    <w:rsid w:val="00F762E8"/>
    <w:rsid w:val="00F84C9C"/>
    <w:rsid w:val="00F9186C"/>
    <w:rsid w:val="00F95888"/>
    <w:rsid w:val="00FB0A15"/>
    <w:rsid w:val="00FB0E64"/>
    <w:rsid w:val="00FC1E2E"/>
    <w:rsid w:val="00FF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3E029"/>
  <w15:docId w15:val="{EB505418-C94F-47B3-A09A-A3826BFFB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2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82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93B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3B82"/>
  </w:style>
  <w:style w:type="paragraph" w:styleId="Stopka">
    <w:name w:val="footer"/>
    <w:basedOn w:val="Normalny"/>
    <w:link w:val="StopkaZnak"/>
    <w:uiPriority w:val="99"/>
    <w:unhideWhenUsed/>
    <w:rsid w:val="00793B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3B82"/>
  </w:style>
  <w:style w:type="paragraph" w:styleId="Akapitzlist">
    <w:name w:val="List Paragraph"/>
    <w:aliases w:val="Preambuła,BulletC"/>
    <w:basedOn w:val="Normalny"/>
    <w:link w:val="AkapitzlistZnak"/>
    <w:uiPriority w:val="34"/>
    <w:qFormat/>
    <w:rsid w:val="00E4071C"/>
    <w:pPr>
      <w:ind w:left="720"/>
      <w:contextualSpacing/>
    </w:pPr>
  </w:style>
  <w:style w:type="character" w:customStyle="1" w:styleId="AkapitzlistZnak">
    <w:name w:val="Akapit z listą Znak"/>
    <w:aliases w:val="Preambuła Znak,BulletC Znak"/>
    <w:basedOn w:val="Domylnaczcionkaakapitu"/>
    <w:link w:val="Akapitzlist"/>
    <w:uiPriority w:val="34"/>
    <w:locked/>
    <w:rsid w:val="00E4071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6F446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6F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6F7D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6B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6BE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6B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6B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6BE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0E1E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007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6B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6B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6BDD"/>
    <w:rPr>
      <w:vertAlign w:val="superscript"/>
    </w:rPr>
  </w:style>
  <w:style w:type="paragraph" w:styleId="Poprawka">
    <w:name w:val="Revision"/>
    <w:hidden/>
    <w:uiPriority w:val="99"/>
    <w:semiHidden/>
    <w:rsid w:val="004E2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5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B3B84-F50C-4D83-9F82-0D1EE3663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Bajków</dc:creator>
  <cp:keywords/>
  <dc:description/>
  <cp:lastModifiedBy>Świderski, Jakub</cp:lastModifiedBy>
  <cp:revision>3</cp:revision>
  <cp:lastPrinted>2018-10-08T07:41:00Z</cp:lastPrinted>
  <dcterms:created xsi:type="dcterms:W3CDTF">2024-11-11T15:33:00Z</dcterms:created>
  <dcterms:modified xsi:type="dcterms:W3CDTF">2024-11-12T08:04:00Z</dcterms:modified>
</cp:coreProperties>
</file>