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A6C16" w14:textId="641D6B63" w:rsidR="006F4462" w:rsidRPr="0089744D" w:rsidRDefault="00306C4B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Załącznik nr 3 Wzór oświadczenia o spełniania warunków udziału w postępowaniu zakupowym</w:t>
      </w:r>
    </w:p>
    <w:p w14:paraId="68714F3F" w14:textId="2E17344F" w:rsidR="006F4462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4B3E7BBD" w14:textId="77777777" w:rsidR="000C0097" w:rsidRPr="00AA507E" w:rsidRDefault="000C0097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5DFA1A1F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5EC9093A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6173DA79" w14:textId="7FC6B7C9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Dane </w:t>
      </w:r>
      <w:r w:rsidR="00306C4B">
        <w:rPr>
          <w:rFonts w:ascii="Arial Narrow" w:hAnsi="Arial Narrow"/>
        </w:rPr>
        <w:t>Podw</w:t>
      </w:r>
      <w:r w:rsidRPr="00AA507E">
        <w:rPr>
          <w:rFonts w:ascii="Arial Narrow" w:hAnsi="Arial Narrow"/>
        </w:rPr>
        <w:t>ykonawcy:</w:t>
      </w:r>
    </w:p>
    <w:p w14:paraId="34913D15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42E1226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51F17FBD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38BE69F3" w14:textId="77777777" w:rsidR="006F4462" w:rsidRPr="00AA507E" w:rsidRDefault="006F4462" w:rsidP="006F4462">
      <w:pPr>
        <w:spacing w:line="276" w:lineRule="auto"/>
        <w:ind w:left="3686"/>
        <w:rPr>
          <w:rFonts w:ascii="Arial Narrow" w:hAnsi="Arial Narrow"/>
        </w:rPr>
      </w:pPr>
    </w:p>
    <w:p w14:paraId="7BF36584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Pomorskie Przedsiębiorstwo</w:t>
      </w:r>
    </w:p>
    <w:p w14:paraId="438A7BC7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Mechaniczno-Torowe sp. z o.o.</w:t>
      </w:r>
    </w:p>
    <w:p w14:paraId="32BB60D4" w14:textId="7EBA99D9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ul. Sandomierska 1</w:t>
      </w:r>
      <w:r w:rsidR="00EE413B">
        <w:rPr>
          <w:rFonts w:ascii="Arial Narrow" w:hAnsi="Arial Narrow"/>
          <w:b/>
          <w:sz w:val="28"/>
          <w:szCs w:val="28"/>
        </w:rPr>
        <w:t>9</w:t>
      </w:r>
    </w:p>
    <w:p w14:paraId="597E6F32" w14:textId="77777777" w:rsidR="006F4462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80-051 Gdańsk</w:t>
      </w:r>
    </w:p>
    <w:p w14:paraId="08D4F9D9" w14:textId="77777777" w:rsidR="00C02DE7" w:rsidRDefault="00C02DE7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</w:p>
    <w:p w14:paraId="71F34B6E" w14:textId="77777777" w:rsidR="00C02DE7" w:rsidRPr="00C02DE7" w:rsidRDefault="00C02DE7" w:rsidP="00C02DE7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C02DE7">
        <w:rPr>
          <w:rFonts w:ascii="Arial Narrow" w:hAnsi="Arial Narrow"/>
          <w:b/>
          <w:sz w:val="28"/>
          <w:szCs w:val="28"/>
        </w:rPr>
        <w:t>Zakład Robót Komunikacyjnych – DOM w Poznaniu sp. z o.o.</w:t>
      </w:r>
    </w:p>
    <w:p w14:paraId="08118763" w14:textId="77777777" w:rsidR="00C02DE7" w:rsidRDefault="00C02DE7" w:rsidP="00C02DE7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proofErr w:type="spellStart"/>
      <w:ins w:id="0" w:author="Świderski, Jakub" w:date="2024-11-11T12:33:00Z" w16du:dateUtc="2024-11-11T11:33:00Z">
        <w:r w:rsidRPr="00C02DE7">
          <w:rPr>
            <w:rFonts w:ascii="Arial Narrow" w:hAnsi="Arial Narrow"/>
            <w:b/>
            <w:sz w:val="28"/>
            <w:szCs w:val="28"/>
          </w:rPr>
          <w:t>ul.Mogileńska</w:t>
        </w:r>
        <w:proofErr w:type="spellEnd"/>
        <w:r w:rsidRPr="00C02DE7">
          <w:rPr>
            <w:rFonts w:ascii="Arial Narrow" w:hAnsi="Arial Narrow"/>
            <w:b/>
            <w:sz w:val="28"/>
            <w:szCs w:val="28"/>
          </w:rPr>
          <w:t xml:space="preserve"> 10G, </w:t>
        </w:r>
      </w:ins>
    </w:p>
    <w:p w14:paraId="1DA1C1AF" w14:textId="4BE4154A" w:rsidR="00C02DE7" w:rsidRPr="00C02DE7" w:rsidRDefault="00C02DE7" w:rsidP="00C02DE7">
      <w:pPr>
        <w:spacing w:line="276" w:lineRule="auto"/>
        <w:ind w:left="5812"/>
        <w:rPr>
          <w:ins w:id="1" w:author="Świderski, Jakub" w:date="2024-11-11T12:33:00Z" w16du:dateUtc="2024-11-11T11:33:00Z"/>
          <w:rFonts w:ascii="Arial Narrow" w:hAnsi="Arial Narrow"/>
          <w:b/>
          <w:sz w:val="28"/>
          <w:szCs w:val="28"/>
        </w:rPr>
      </w:pPr>
      <w:ins w:id="2" w:author="Świderski, Jakub" w:date="2024-11-11T12:33:00Z" w16du:dateUtc="2024-11-11T11:33:00Z">
        <w:r w:rsidRPr="00C02DE7">
          <w:rPr>
            <w:rFonts w:ascii="Arial Narrow" w:hAnsi="Arial Narrow"/>
            <w:b/>
            <w:sz w:val="28"/>
            <w:szCs w:val="28"/>
          </w:rPr>
          <w:t xml:space="preserve">61-052 Poznań, </w:t>
        </w:r>
      </w:ins>
    </w:p>
    <w:p w14:paraId="254F6570" w14:textId="77777777" w:rsidR="00C02DE7" w:rsidRPr="00AA507E" w:rsidRDefault="00C02DE7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</w:p>
    <w:p w14:paraId="627CA442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62B662AC" w14:textId="0C112BE3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Nr postępowania zakupowego</w:t>
      </w:r>
      <w:r w:rsidRPr="000C0097">
        <w:rPr>
          <w:rFonts w:ascii="Arial Narrow" w:hAnsi="Arial Narrow"/>
        </w:rPr>
        <w:t xml:space="preserve">: </w:t>
      </w:r>
      <w:r w:rsidR="0089744D" w:rsidRPr="00CC6B43">
        <w:rPr>
          <w:rFonts w:ascii="Arial Narrow" w:hAnsi="Arial Narrow" w:cs="Arial"/>
          <w:b/>
          <w:bCs/>
        </w:rPr>
        <w:t>LK201/0</w:t>
      </w:r>
      <w:r w:rsidR="004D4DB5">
        <w:rPr>
          <w:rFonts w:ascii="Arial Narrow" w:hAnsi="Arial Narrow" w:cs="Arial"/>
          <w:b/>
          <w:bCs/>
        </w:rPr>
        <w:t>11</w:t>
      </w:r>
      <w:r w:rsidR="0089744D" w:rsidRPr="00CC6B43">
        <w:rPr>
          <w:rFonts w:ascii="Arial Narrow" w:hAnsi="Arial Narrow" w:cs="Arial"/>
          <w:b/>
          <w:bCs/>
        </w:rPr>
        <w:t>/2024</w:t>
      </w:r>
    </w:p>
    <w:p w14:paraId="09F4538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7D34285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OŚWIADCZENIE O SPEŁNIENIU WARUNKÓW</w:t>
      </w:r>
    </w:p>
    <w:p w14:paraId="54FD9A4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UDZIAŁU W POSTĘPOWANIU ZAKUPOWYM</w:t>
      </w:r>
    </w:p>
    <w:p w14:paraId="20157B6E" w14:textId="77777777" w:rsidR="006F4462" w:rsidRDefault="006F4462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525F8A35" w14:textId="6F9029DF" w:rsidR="002075F5" w:rsidRPr="002075F5" w:rsidRDefault="006F4462" w:rsidP="002075F5">
      <w:pPr>
        <w:spacing w:line="276" w:lineRule="auto"/>
        <w:ind w:firstLine="708"/>
        <w:jc w:val="both"/>
        <w:rPr>
          <w:rFonts w:ascii="Arial Narrow" w:hAnsi="Arial Narrow"/>
          <w:b/>
          <w:bCs/>
        </w:rPr>
      </w:pPr>
      <w:r w:rsidRPr="00AA507E">
        <w:rPr>
          <w:rFonts w:ascii="Arial Narrow" w:hAnsi="Arial Narrow"/>
        </w:rPr>
        <w:t xml:space="preserve">W związku ze złożeniem oferty na wykonanie zamówienia w postępowaniu zakupowym prowadzonym przez zamawiającego, niniejszym oświadczamy, że Wykonawca spełnia warunki udziału w postępowaniu zakupowym określone w pkt 7.1. </w:t>
      </w:r>
      <w:r w:rsidR="00306C4B">
        <w:rPr>
          <w:rFonts w:ascii="Arial Narrow" w:hAnsi="Arial Narrow"/>
        </w:rPr>
        <w:t xml:space="preserve">Specyfikacji Warunków Zamówienia. </w:t>
      </w:r>
    </w:p>
    <w:p w14:paraId="6398B0BB" w14:textId="77777777" w:rsidR="002075F5" w:rsidRPr="00AA507E" w:rsidRDefault="002075F5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1B33224D" w14:textId="371DCE9D" w:rsidR="006F4462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D8C256B" w14:textId="77777777" w:rsidR="000C0097" w:rsidRPr="00AA507E" w:rsidRDefault="000C0097" w:rsidP="006F4462">
      <w:pPr>
        <w:spacing w:line="276" w:lineRule="auto"/>
        <w:jc w:val="both"/>
        <w:rPr>
          <w:rFonts w:ascii="Arial Narrow" w:hAnsi="Arial Narrow"/>
        </w:rPr>
      </w:pPr>
    </w:p>
    <w:p w14:paraId="13B7AE88" w14:textId="77777777" w:rsidR="006F4462" w:rsidRPr="00AA507E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8AF409F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…………….</w:t>
      </w:r>
    </w:p>
    <w:p w14:paraId="464EC37E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1F21C" w14:textId="77777777" w:rsidR="00DE3D8A" w:rsidRDefault="00DE3D8A" w:rsidP="00793B82">
      <w:r>
        <w:separator/>
      </w:r>
    </w:p>
  </w:endnote>
  <w:endnote w:type="continuationSeparator" w:id="0">
    <w:p w14:paraId="2E8F963C" w14:textId="77777777" w:rsidR="00DE3D8A" w:rsidRDefault="00DE3D8A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C115D" w14:textId="77777777" w:rsidR="00DE3D8A" w:rsidRDefault="00DE3D8A" w:rsidP="00793B82">
      <w:r>
        <w:separator/>
      </w:r>
    </w:p>
  </w:footnote>
  <w:footnote w:type="continuationSeparator" w:id="0">
    <w:p w14:paraId="5130E220" w14:textId="77777777" w:rsidR="00DE3D8A" w:rsidRDefault="00DE3D8A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563404">
    <w:pPr>
      <w:pStyle w:val="Nagwek"/>
      <w:tabs>
        <w:tab w:val="clear" w:pos="4536"/>
        <w:tab w:val="clear" w:pos="9072"/>
      </w:tabs>
      <w:ind w:left="-1134"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942A27"/>
    <w:multiLevelType w:val="hybridMultilevel"/>
    <w:tmpl w:val="73284DC6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64578">
    <w:abstractNumId w:val="23"/>
  </w:num>
  <w:num w:numId="2" w16cid:durableId="1386872860">
    <w:abstractNumId w:val="4"/>
  </w:num>
  <w:num w:numId="3" w16cid:durableId="919095967">
    <w:abstractNumId w:val="3"/>
  </w:num>
  <w:num w:numId="4" w16cid:durableId="101532253">
    <w:abstractNumId w:val="15"/>
  </w:num>
  <w:num w:numId="5" w16cid:durableId="95637408">
    <w:abstractNumId w:val="21"/>
  </w:num>
  <w:num w:numId="6" w16cid:durableId="1718358075">
    <w:abstractNumId w:val="18"/>
  </w:num>
  <w:num w:numId="7" w16cid:durableId="440731728">
    <w:abstractNumId w:val="2"/>
  </w:num>
  <w:num w:numId="8" w16cid:durableId="191188669">
    <w:abstractNumId w:val="20"/>
  </w:num>
  <w:num w:numId="9" w16cid:durableId="1327779670">
    <w:abstractNumId w:val="22"/>
  </w:num>
  <w:num w:numId="10" w16cid:durableId="1888446454">
    <w:abstractNumId w:val="11"/>
  </w:num>
  <w:num w:numId="11" w16cid:durableId="1118184291">
    <w:abstractNumId w:val="14"/>
  </w:num>
  <w:num w:numId="12" w16cid:durableId="94790779">
    <w:abstractNumId w:val="7"/>
  </w:num>
  <w:num w:numId="13" w16cid:durableId="1837184352">
    <w:abstractNumId w:val="13"/>
  </w:num>
  <w:num w:numId="14" w16cid:durableId="996113208">
    <w:abstractNumId w:val="16"/>
  </w:num>
  <w:num w:numId="15" w16cid:durableId="2059208851">
    <w:abstractNumId w:val="19"/>
  </w:num>
  <w:num w:numId="16" w16cid:durableId="1653096879">
    <w:abstractNumId w:val="0"/>
  </w:num>
  <w:num w:numId="17" w16cid:durableId="882670972">
    <w:abstractNumId w:val="8"/>
  </w:num>
  <w:num w:numId="18" w16cid:durableId="4094232">
    <w:abstractNumId w:val="10"/>
  </w:num>
  <w:num w:numId="19" w16cid:durableId="716588100">
    <w:abstractNumId w:val="5"/>
  </w:num>
  <w:num w:numId="20" w16cid:durableId="1704091611">
    <w:abstractNumId w:val="12"/>
  </w:num>
  <w:num w:numId="21" w16cid:durableId="1822577663">
    <w:abstractNumId w:val="25"/>
  </w:num>
  <w:num w:numId="22" w16cid:durableId="1365180735">
    <w:abstractNumId w:val="17"/>
  </w:num>
  <w:num w:numId="23" w16cid:durableId="19733658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0829841">
    <w:abstractNumId w:val="1"/>
  </w:num>
  <w:num w:numId="25" w16cid:durableId="797181295">
    <w:abstractNumId w:val="6"/>
  </w:num>
  <w:num w:numId="26" w16cid:durableId="140818987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Świderski, Jakub">
    <w15:presenceInfo w15:providerId="AD" w15:userId="S::jswiderski@ppmt.pl::ff65ec3b-c789-43c4-8dc6-f501453b93c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760A7"/>
    <w:rsid w:val="00085D49"/>
    <w:rsid w:val="000C0097"/>
    <w:rsid w:val="000C2C00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6285"/>
    <w:rsid w:val="001C6425"/>
    <w:rsid w:val="001D4B52"/>
    <w:rsid w:val="001D6981"/>
    <w:rsid w:val="002064B5"/>
    <w:rsid w:val="002075F5"/>
    <w:rsid w:val="00212A8F"/>
    <w:rsid w:val="00235BDA"/>
    <w:rsid w:val="002472DE"/>
    <w:rsid w:val="00250798"/>
    <w:rsid w:val="00261721"/>
    <w:rsid w:val="002C6DAA"/>
    <w:rsid w:val="00303E14"/>
    <w:rsid w:val="00306C4B"/>
    <w:rsid w:val="00341653"/>
    <w:rsid w:val="00341661"/>
    <w:rsid w:val="00344B80"/>
    <w:rsid w:val="003668E5"/>
    <w:rsid w:val="00367B14"/>
    <w:rsid w:val="00384947"/>
    <w:rsid w:val="003E3C95"/>
    <w:rsid w:val="003E5A4C"/>
    <w:rsid w:val="003F126C"/>
    <w:rsid w:val="003F27F0"/>
    <w:rsid w:val="003F6E1F"/>
    <w:rsid w:val="00435467"/>
    <w:rsid w:val="00463F86"/>
    <w:rsid w:val="004645E7"/>
    <w:rsid w:val="0048279A"/>
    <w:rsid w:val="004C2140"/>
    <w:rsid w:val="004D167F"/>
    <w:rsid w:val="004D4DB5"/>
    <w:rsid w:val="004E0243"/>
    <w:rsid w:val="004E0379"/>
    <w:rsid w:val="00500C01"/>
    <w:rsid w:val="00514DC1"/>
    <w:rsid w:val="00521905"/>
    <w:rsid w:val="00532502"/>
    <w:rsid w:val="00541522"/>
    <w:rsid w:val="00550078"/>
    <w:rsid w:val="00563404"/>
    <w:rsid w:val="005A4E17"/>
    <w:rsid w:val="005C6E62"/>
    <w:rsid w:val="005E10F2"/>
    <w:rsid w:val="005F6E3F"/>
    <w:rsid w:val="00605738"/>
    <w:rsid w:val="00605887"/>
    <w:rsid w:val="00630E88"/>
    <w:rsid w:val="0064303C"/>
    <w:rsid w:val="0065467E"/>
    <w:rsid w:val="006618B3"/>
    <w:rsid w:val="00671A3A"/>
    <w:rsid w:val="00695D17"/>
    <w:rsid w:val="006A6BDD"/>
    <w:rsid w:val="006C031D"/>
    <w:rsid w:val="006D3A50"/>
    <w:rsid w:val="006E30F6"/>
    <w:rsid w:val="006F4462"/>
    <w:rsid w:val="006F794D"/>
    <w:rsid w:val="00706C18"/>
    <w:rsid w:val="00740D49"/>
    <w:rsid w:val="00752755"/>
    <w:rsid w:val="007859E5"/>
    <w:rsid w:val="00793B82"/>
    <w:rsid w:val="007A6BF4"/>
    <w:rsid w:val="007D17FD"/>
    <w:rsid w:val="007D5337"/>
    <w:rsid w:val="007F1CE7"/>
    <w:rsid w:val="008100D2"/>
    <w:rsid w:val="008219D2"/>
    <w:rsid w:val="00824D1C"/>
    <w:rsid w:val="00860C42"/>
    <w:rsid w:val="00866BE3"/>
    <w:rsid w:val="008715C4"/>
    <w:rsid w:val="00882A6F"/>
    <w:rsid w:val="00883099"/>
    <w:rsid w:val="008945CD"/>
    <w:rsid w:val="0089744D"/>
    <w:rsid w:val="008A0FE8"/>
    <w:rsid w:val="008E3608"/>
    <w:rsid w:val="008F5BEE"/>
    <w:rsid w:val="008F7A21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655DD"/>
    <w:rsid w:val="00A80C5F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C02DE7"/>
    <w:rsid w:val="00C04BB2"/>
    <w:rsid w:val="00C2140C"/>
    <w:rsid w:val="00C36892"/>
    <w:rsid w:val="00C417B9"/>
    <w:rsid w:val="00C46F7D"/>
    <w:rsid w:val="00C67773"/>
    <w:rsid w:val="00C82020"/>
    <w:rsid w:val="00C8540D"/>
    <w:rsid w:val="00CA3B8A"/>
    <w:rsid w:val="00CA4003"/>
    <w:rsid w:val="00CD0463"/>
    <w:rsid w:val="00CD1C6C"/>
    <w:rsid w:val="00CD2723"/>
    <w:rsid w:val="00CF75BE"/>
    <w:rsid w:val="00D029C6"/>
    <w:rsid w:val="00D238B8"/>
    <w:rsid w:val="00D26A99"/>
    <w:rsid w:val="00DB01EC"/>
    <w:rsid w:val="00DD5FB5"/>
    <w:rsid w:val="00DE3D8A"/>
    <w:rsid w:val="00E10F99"/>
    <w:rsid w:val="00E3343B"/>
    <w:rsid w:val="00E4071C"/>
    <w:rsid w:val="00E47906"/>
    <w:rsid w:val="00E644F7"/>
    <w:rsid w:val="00E8352F"/>
    <w:rsid w:val="00ED4961"/>
    <w:rsid w:val="00EE413B"/>
    <w:rsid w:val="00EE4D92"/>
    <w:rsid w:val="00F0256C"/>
    <w:rsid w:val="00F037BF"/>
    <w:rsid w:val="00F15B31"/>
    <w:rsid w:val="00F17FDD"/>
    <w:rsid w:val="00F762E8"/>
    <w:rsid w:val="00F84C9C"/>
    <w:rsid w:val="00F9186C"/>
    <w:rsid w:val="00F95888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aliases w:val="Preambuła,BulletC"/>
    <w:basedOn w:val="Normalny"/>
    <w:link w:val="AkapitzlistZnak"/>
    <w:uiPriority w:val="34"/>
    <w:qFormat/>
    <w:rsid w:val="00E4071C"/>
    <w:pPr>
      <w:ind w:left="720"/>
      <w:contextualSpacing/>
    </w:pPr>
  </w:style>
  <w:style w:type="character" w:customStyle="1" w:styleId="AkapitzlistZnak">
    <w:name w:val="Akapit z listą Znak"/>
    <w:aliases w:val="Preambuła Znak,BulletC Znak"/>
    <w:basedOn w:val="Domylnaczcionkaakapitu"/>
    <w:link w:val="Akapitzlist"/>
    <w:uiPriority w:val="34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Świderski, Jakub</cp:lastModifiedBy>
  <cp:revision>9</cp:revision>
  <cp:lastPrinted>2018-10-08T07:41:00Z</cp:lastPrinted>
  <dcterms:created xsi:type="dcterms:W3CDTF">2021-08-16T12:08:00Z</dcterms:created>
  <dcterms:modified xsi:type="dcterms:W3CDTF">2024-11-13T08:13:00Z</dcterms:modified>
</cp:coreProperties>
</file>